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F5" w:rsidRPr="003847F1" w:rsidRDefault="008824F5" w:rsidP="008824F5">
      <w:pPr>
        <w:pStyle w:val="Cmsor2"/>
        <w:spacing w:before="0" w:after="0"/>
        <w:jc w:val="center"/>
        <w:rPr>
          <w:rFonts w:ascii="Georgia" w:hAnsi="Georgia" w:cs="Tahoma"/>
          <w:i w:val="0"/>
          <w:sz w:val="24"/>
          <w:szCs w:val="24"/>
        </w:rPr>
      </w:pPr>
      <w:bookmarkStart w:id="0" w:name="_GoBack"/>
      <w:bookmarkEnd w:id="0"/>
      <w:r w:rsidRPr="003847F1">
        <w:rPr>
          <w:rFonts w:ascii="Georgia" w:hAnsi="Georgia" w:cs="Tahoma"/>
          <w:i w:val="0"/>
          <w:sz w:val="24"/>
          <w:szCs w:val="24"/>
        </w:rPr>
        <w:t xml:space="preserve">Műszaki tartalom </w:t>
      </w:r>
    </w:p>
    <w:p w:rsidR="008824F5" w:rsidRPr="003847F1" w:rsidRDefault="008824F5" w:rsidP="008824F5">
      <w:pPr>
        <w:ind w:left="360"/>
        <w:jc w:val="center"/>
        <w:rPr>
          <w:rFonts w:ascii="Georgia" w:hAnsi="Georgia" w:cs="Tahoma"/>
        </w:rPr>
      </w:pPr>
    </w:p>
    <w:p w:rsidR="008824F5" w:rsidRPr="003847F1" w:rsidRDefault="008824F5" w:rsidP="008824F5">
      <w:pPr>
        <w:rPr>
          <w:rFonts w:ascii="Georgia" w:hAnsi="Georgia" w:cs="Tahoma"/>
        </w:rPr>
      </w:pPr>
    </w:p>
    <w:p w:rsidR="008824F5" w:rsidRPr="003847F1" w:rsidRDefault="008824F5" w:rsidP="008824F5">
      <w:pPr>
        <w:rPr>
          <w:rFonts w:ascii="Georgia" w:hAnsi="Georgia" w:cs="Tahoma"/>
          <w:b/>
        </w:rPr>
      </w:pPr>
      <w:r w:rsidRPr="003847F1">
        <w:rPr>
          <w:rFonts w:ascii="Georgia" w:hAnsi="Georgia" w:cs="Tahoma"/>
          <w:b/>
        </w:rPr>
        <w:t>Egynézetes c</w:t>
      </w:r>
      <w:r w:rsidRPr="003847F1">
        <w:rPr>
          <w:rFonts w:ascii="Georgia" w:hAnsi="Georgia" w:cs="Tahoma"/>
          <w:b/>
          <w:bCs/>
        </w:rPr>
        <w:t>somagvizsgáló röntgenberendezés</w:t>
      </w:r>
    </w:p>
    <w:p w:rsidR="000239E8" w:rsidRPr="003847F1" w:rsidRDefault="000239E8" w:rsidP="008824F5">
      <w:pPr>
        <w:spacing w:after="120"/>
        <w:rPr>
          <w:rFonts w:ascii="Georgia" w:hAnsi="Georgia" w:cs="Tahoma"/>
          <w:b/>
        </w:rPr>
      </w:pPr>
    </w:p>
    <w:p w:rsidR="008824F5" w:rsidRDefault="008824F5" w:rsidP="005D181F">
      <w:pPr>
        <w:pStyle w:val="Nincstrkz"/>
      </w:pPr>
      <w:r>
        <w:t>Méretek:</w:t>
      </w:r>
    </w:p>
    <w:p w:rsidR="008824F5" w:rsidRPr="003847F1" w:rsidRDefault="008824F5" w:rsidP="008824F5">
      <w:pPr>
        <w:pStyle w:val="Cm"/>
        <w:numPr>
          <w:ilvl w:val="0"/>
          <w:numId w:val="1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alagútméret: 620 x 418 </w:t>
      </w:r>
      <w:r w:rsidRPr="003847F1">
        <w:rPr>
          <w:rFonts w:ascii="Georgia" w:hAnsi="Georgia" w:cs="Tahoma"/>
          <w:b w:val="0"/>
          <w:color w:val="000000"/>
          <w:sz w:val="24"/>
        </w:rPr>
        <w:t>[mm]</w:t>
      </w:r>
      <w:r w:rsidRPr="003847F1">
        <w:rPr>
          <w:rFonts w:ascii="Georgia" w:hAnsi="Georgia" w:cs="Tahoma"/>
          <w:b w:val="0"/>
          <w:bCs w:val="0"/>
          <w:sz w:val="24"/>
        </w:rPr>
        <w:t xml:space="preserve"> (</w:t>
      </w:r>
      <w:proofErr w:type="spellStart"/>
      <w:r w:rsidRPr="003847F1">
        <w:rPr>
          <w:rFonts w:ascii="Georgia" w:hAnsi="Georgia" w:cs="Tahoma"/>
          <w:b w:val="0"/>
          <w:bCs w:val="0"/>
          <w:sz w:val="24"/>
        </w:rPr>
        <w:t>sz</w:t>
      </w:r>
      <w:proofErr w:type="spellEnd"/>
      <w:r w:rsidRPr="003847F1">
        <w:rPr>
          <w:rFonts w:ascii="Georgia" w:hAnsi="Georgia" w:cs="Tahoma"/>
          <w:b w:val="0"/>
          <w:bCs w:val="0"/>
          <w:sz w:val="24"/>
        </w:rPr>
        <w:t xml:space="preserve"> x m)</w:t>
      </w:r>
      <w:r w:rsidR="0080695C">
        <w:rPr>
          <w:rFonts w:ascii="Georgia" w:hAnsi="Georgia" w:cs="Tahoma"/>
          <w:b w:val="0"/>
          <w:bCs w:val="0"/>
          <w:sz w:val="24"/>
        </w:rPr>
        <w:t xml:space="preserve">; +-50 </w:t>
      </w:r>
      <w:r w:rsidR="0080695C" w:rsidRPr="003847F1">
        <w:rPr>
          <w:rFonts w:ascii="Georgia" w:hAnsi="Georgia" w:cs="Tahoma"/>
          <w:b w:val="0"/>
          <w:color w:val="000000"/>
          <w:sz w:val="24"/>
        </w:rPr>
        <w:t>[mm]</w:t>
      </w:r>
    </w:p>
    <w:p w:rsidR="0080695C" w:rsidRDefault="008824F5" w:rsidP="008824F5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>a berendezéshez illesztett kiegészítő görgősorok mérete:</w:t>
      </w:r>
    </w:p>
    <w:p w:rsidR="008824F5" w:rsidRPr="003847F1" w:rsidRDefault="0080695C" w:rsidP="008824F5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ab/>
      </w:r>
      <w:r w:rsidR="008824F5" w:rsidRPr="003847F1">
        <w:rPr>
          <w:rFonts w:ascii="Georgia" w:hAnsi="Georgia" w:cs="Tahoma"/>
        </w:rPr>
        <w:tab/>
        <w:t xml:space="preserve">- </w:t>
      </w:r>
      <w:r w:rsidR="008824F5" w:rsidRPr="00AB6D29">
        <w:rPr>
          <w:rFonts w:ascii="Georgia" w:hAnsi="Georgia" w:cs="Tahoma"/>
        </w:rPr>
        <w:t>bemenő 70 cm</w:t>
      </w:r>
      <w:r w:rsidRPr="00AB6D29">
        <w:rPr>
          <w:rFonts w:ascii="Georgia" w:hAnsi="Georgia" w:cs="Tahoma"/>
        </w:rPr>
        <w:t xml:space="preserve">; </w:t>
      </w:r>
      <w:r>
        <w:rPr>
          <w:rFonts w:ascii="Georgia" w:hAnsi="Georgia" w:cs="Tahoma"/>
        </w:rPr>
        <w:t>+-5 cm</w:t>
      </w:r>
    </w:p>
    <w:p w:rsidR="008824F5" w:rsidRPr="003847F1" w:rsidRDefault="008824F5" w:rsidP="0080695C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 w:rsidRPr="003847F1">
        <w:rPr>
          <w:rFonts w:ascii="Georgia" w:hAnsi="Georgia" w:cs="Tahoma"/>
        </w:rPr>
        <w:t xml:space="preserve">- kimenő </w:t>
      </w:r>
      <w:r w:rsidRPr="0080695C">
        <w:rPr>
          <w:rFonts w:ascii="Georgia" w:hAnsi="Georgia" w:cs="Tahoma"/>
        </w:rPr>
        <w:t>120</w:t>
      </w:r>
      <w:r w:rsidRPr="003847F1">
        <w:rPr>
          <w:rFonts w:ascii="Georgia" w:hAnsi="Georgia" w:cs="Tahoma"/>
        </w:rPr>
        <w:t xml:space="preserve"> cm</w:t>
      </w:r>
      <w:r w:rsidR="0080695C">
        <w:rPr>
          <w:rFonts w:ascii="Georgia" w:hAnsi="Georgia" w:cs="Tahoma"/>
        </w:rPr>
        <w:t>; +-5 cm</w:t>
      </w:r>
    </w:p>
    <w:p w:rsidR="008824F5" w:rsidRDefault="008824F5" w:rsidP="005D181F">
      <w:pPr>
        <w:pStyle w:val="Nincstrkz"/>
      </w:pPr>
    </w:p>
    <w:p w:rsidR="008824F5" w:rsidRDefault="008824F5" w:rsidP="005D181F">
      <w:pPr>
        <w:pStyle w:val="Nincstrkz"/>
      </w:pPr>
      <w:r>
        <w:t xml:space="preserve"> Általános képességek:</w:t>
      </w:r>
    </w:p>
    <w:p w:rsidR="008824F5" w:rsidRPr="003847F1" w:rsidRDefault="008824F5" w:rsidP="008824F5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képes folyamatos, megszakítás nélküli működésre</w:t>
      </w:r>
    </w:p>
    <w:p w:rsidR="008824F5" w:rsidRPr="003847F1" w:rsidRDefault="008824F5" w:rsidP="008824F5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felbontás (huzalérzékelés): 40 AWG (jellemző érték)</w:t>
      </w:r>
      <w:r w:rsidR="0080695C">
        <w:rPr>
          <w:rFonts w:ascii="Georgia" w:hAnsi="Georgia" w:cs="Tahoma"/>
          <w:b w:val="0"/>
          <w:bCs w:val="0"/>
          <w:sz w:val="24"/>
        </w:rPr>
        <w:t>; legalább 35</w:t>
      </w:r>
      <w:r w:rsidR="0080695C" w:rsidRPr="003847F1">
        <w:rPr>
          <w:rFonts w:ascii="Georgia" w:hAnsi="Georgia" w:cs="Tahoma"/>
          <w:b w:val="0"/>
          <w:bCs w:val="0"/>
          <w:sz w:val="24"/>
        </w:rPr>
        <w:t xml:space="preserve"> AWG</w:t>
      </w:r>
    </w:p>
    <w:p w:rsidR="008824F5" w:rsidRPr="003847F1" w:rsidRDefault="008824F5" w:rsidP="008824F5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röntgensugár áthatolás acélon (jellemző érték): 31 mm</w:t>
      </w:r>
      <w:r w:rsidR="005B189D">
        <w:rPr>
          <w:rFonts w:ascii="Georgia" w:hAnsi="Georgia" w:cs="Tahoma"/>
          <w:b w:val="0"/>
          <w:bCs w:val="0"/>
          <w:sz w:val="24"/>
        </w:rPr>
        <w:t>; legalább 27</w:t>
      </w:r>
      <w:r w:rsidR="005B189D" w:rsidRPr="003847F1">
        <w:rPr>
          <w:rFonts w:ascii="Georgia" w:hAnsi="Georgia" w:cs="Tahoma"/>
          <w:b w:val="0"/>
          <w:bCs w:val="0"/>
          <w:sz w:val="24"/>
        </w:rPr>
        <w:t xml:space="preserve"> mm</w:t>
      </w:r>
    </w:p>
    <w:p w:rsidR="008824F5" w:rsidRPr="003847F1" w:rsidRDefault="008824F5" w:rsidP="008824F5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szállítószalag teherbírása: 160 kg</w:t>
      </w:r>
      <w:r w:rsidR="005B189D">
        <w:rPr>
          <w:rFonts w:ascii="Georgia" w:hAnsi="Georgia" w:cs="Tahoma"/>
          <w:b w:val="0"/>
          <w:bCs w:val="0"/>
          <w:sz w:val="24"/>
        </w:rPr>
        <w:t xml:space="preserve">; legalább </w:t>
      </w:r>
      <w:r w:rsidR="005B189D" w:rsidRPr="003847F1">
        <w:rPr>
          <w:rFonts w:ascii="Georgia" w:hAnsi="Georgia" w:cs="Tahoma"/>
          <w:b w:val="0"/>
          <w:bCs w:val="0"/>
          <w:sz w:val="24"/>
        </w:rPr>
        <w:t>1</w:t>
      </w:r>
      <w:r w:rsidR="005B189D">
        <w:rPr>
          <w:rFonts w:ascii="Georgia" w:hAnsi="Georgia" w:cs="Tahoma"/>
          <w:b w:val="0"/>
          <w:bCs w:val="0"/>
          <w:sz w:val="24"/>
        </w:rPr>
        <w:t>5</w:t>
      </w:r>
      <w:r w:rsidR="005B189D" w:rsidRPr="003847F1">
        <w:rPr>
          <w:rFonts w:ascii="Georgia" w:hAnsi="Georgia" w:cs="Tahoma"/>
          <w:b w:val="0"/>
          <w:bCs w:val="0"/>
          <w:sz w:val="24"/>
        </w:rPr>
        <w:t>0 kg</w:t>
      </w:r>
    </w:p>
    <w:p w:rsidR="00133821" w:rsidRPr="003847F1" w:rsidRDefault="00133821" w:rsidP="00133821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kontúrkiemelés</w:t>
      </w:r>
    </w:p>
    <w:p w:rsidR="00D6536E" w:rsidRPr="003847F1" w:rsidRDefault="00D6536E" w:rsidP="00D6536E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sz w:val="24"/>
        </w:rPr>
        <w:t>folyamatos képnagyítás funkció</w:t>
      </w:r>
      <w:r>
        <w:rPr>
          <w:rFonts w:ascii="Georgia" w:hAnsi="Georgia" w:cs="Tahoma"/>
          <w:b w:val="0"/>
          <w:sz w:val="24"/>
        </w:rPr>
        <w:t>;</w:t>
      </w:r>
      <w:r w:rsidRPr="005B189D">
        <w:rPr>
          <w:rFonts w:ascii="Georgia" w:hAnsi="Georgia" w:cs="Tahoma"/>
          <w:b w:val="0"/>
          <w:sz w:val="24"/>
        </w:rPr>
        <w:t xml:space="preserve"> </w:t>
      </w:r>
      <w:r>
        <w:rPr>
          <w:rFonts w:ascii="Georgia" w:hAnsi="Georgia" w:cs="Tahoma"/>
          <w:b w:val="0"/>
          <w:sz w:val="24"/>
        </w:rPr>
        <w:t>legalább 32</w:t>
      </w:r>
      <w:r w:rsidRPr="003847F1">
        <w:rPr>
          <w:rFonts w:ascii="Georgia" w:hAnsi="Georgia" w:cs="Tahoma"/>
          <w:b w:val="0"/>
          <w:sz w:val="24"/>
        </w:rPr>
        <w:t>-sz</w:t>
      </w:r>
      <w:r>
        <w:rPr>
          <w:rFonts w:ascii="Georgia" w:hAnsi="Georgia" w:cs="Tahoma"/>
          <w:b w:val="0"/>
          <w:sz w:val="24"/>
        </w:rPr>
        <w:t>e</w:t>
      </w:r>
      <w:r w:rsidRPr="003847F1">
        <w:rPr>
          <w:rFonts w:ascii="Georgia" w:hAnsi="Georgia" w:cs="Tahoma"/>
          <w:b w:val="0"/>
          <w:sz w:val="24"/>
        </w:rPr>
        <w:t>r</w:t>
      </w:r>
      <w:r>
        <w:rPr>
          <w:rFonts w:ascii="Georgia" w:hAnsi="Georgia" w:cs="Tahoma"/>
          <w:b w:val="0"/>
          <w:sz w:val="24"/>
        </w:rPr>
        <w:t>e</w:t>
      </w:r>
      <w:r w:rsidRPr="003847F1">
        <w:rPr>
          <w:rFonts w:ascii="Georgia" w:hAnsi="Georgia" w:cs="Tahoma"/>
          <w:b w:val="0"/>
          <w:sz w:val="24"/>
        </w:rPr>
        <w:t>s</w:t>
      </w:r>
    </w:p>
    <w:p w:rsidR="00BA1683" w:rsidRPr="003847F1" w:rsidRDefault="00BA1683" w:rsidP="00BA1683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tartozék</w:t>
      </w:r>
      <w:r w:rsidR="001856E1">
        <w:rPr>
          <w:rFonts w:ascii="Georgia" w:hAnsi="Georgia" w:cs="Tahoma"/>
          <w:b w:val="0"/>
          <w:bCs w:val="0"/>
          <w:sz w:val="24"/>
        </w:rPr>
        <w:t>ok:</w:t>
      </w:r>
      <w:r w:rsidRPr="003847F1">
        <w:rPr>
          <w:rFonts w:ascii="Georgia" w:hAnsi="Georgia" w:cs="Tahoma"/>
          <w:b w:val="0"/>
          <w:bCs w:val="0"/>
          <w:sz w:val="24"/>
        </w:rPr>
        <w:t xml:space="preserve"> </w:t>
      </w:r>
      <w:r w:rsidR="00133821">
        <w:rPr>
          <w:rFonts w:ascii="Georgia" w:hAnsi="Georgia" w:cs="Tahoma"/>
          <w:b w:val="0"/>
          <w:bCs w:val="0"/>
          <w:sz w:val="24"/>
        </w:rPr>
        <w:t>1</w:t>
      </w:r>
      <w:r w:rsidRPr="003847F1">
        <w:rPr>
          <w:rFonts w:ascii="Georgia" w:hAnsi="Georgia" w:cs="Tahoma"/>
          <w:b w:val="0"/>
          <w:bCs w:val="0"/>
          <w:sz w:val="24"/>
        </w:rPr>
        <w:t xml:space="preserve"> darab 19” színes LCD monitor és 1 darab speciális billentyűzet</w:t>
      </w:r>
      <w:r w:rsidR="001856E1">
        <w:rPr>
          <w:rFonts w:ascii="Georgia" w:hAnsi="Georgia" w:cs="Tahoma"/>
          <w:b w:val="0"/>
          <w:bCs w:val="0"/>
          <w:sz w:val="24"/>
        </w:rPr>
        <w:t xml:space="preserve">,      </w:t>
      </w:r>
      <w:r w:rsidR="001856E1" w:rsidRPr="001856E1">
        <w:rPr>
          <w:rFonts w:ascii="Georgia" w:hAnsi="Georgia" w:cs="Tahoma"/>
          <w:b w:val="0"/>
          <w:bCs w:val="0"/>
          <w:sz w:val="24"/>
        </w:rPr>
        <w:t xml:space="preserve"> </w:t>
      </w:r>
    </w:p>
    <w:p w:rsidR="0068057B" w:rsidRPr="003847F1" w:rsidRDefault="0068057B" w:rsidP="001856E1">
      <w:pPr>
        <w:pStyle w:val="Cm"/>
        <w:ind w:left="720"/>
        <w:jc w:val="both"/>
        <w:rPr>
          <w:rFonts w:ascii="Georgia" w:hAnsi="Georgia" w:cs="Tahoma"/>
          <w:b w:val="0"/>
          <w:bCs w:val="0"/>
          <w:sz w:val="24"/>
        </w:rPr>
      </w:pPr>
    </w:p>
    <w:p w:rsidR="008824F5" w:rsidRDefault="00AB6D29" w:rsidP="005D181F">
      <w:pPr>
        <w:pStyle w:val="Nincstrkz"/>
      </w:pPr>
      <w:r>
        <w:t xml:space="preserve"> </w:t>
      </w:r>
      <w:r w:rsidR="008824F5">
        <w:t>Egyéb követelmények: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valós idejű képtovábbítás</w:t>
      </w:r>
      <w:r w:rsidR="00734316">
        <w:rPr>
          <w:rFonts w:ascii="Georgia" w:hAnsi="Georgia" w:cs="Tahoma"/>
          <w:b w:val="0"/>
          <w:bCs w:val="0"/>
          <w:sz w:val="24"/>
        </w:rPr>
        <w:t xml:space="preserve"> utólagos lehetősége</w:t>
      </w:r>
      <w:r w:rsidRPr="003847F1">
        <w:rPr>
          <w:rFonts w:ascii="Georgia" w:hAnsi="Georgia" w:cs="Tahoma"/>
          <w:b w:val="0"/>
          <w:bCs w:val="0"/>
          <w:sz w:val="24"/>
        </w:rPr>
        <w:t xml:space="preserve"> külső számítógépre, szerverre vagy megfigyelő monitorra (a külső eszközöket Ajánlatkérő biztosítja)</w:t>
      </w:r>
    </w:p>
    <w:p w:rsidR="008824F5" w:rsidRPr="000006F3" w:rsidRDefault="001856E1" w:rsidP="000006F3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>képarchiválás funkció</w:t>
      </w:r>
      <w:r w:rsidR="008824F5" w:rsidRPr="003847F1">
        <w:rPr>
          <w:rFonts w:ascii="Georgia" w:hAnsi="Georgia" w:cs="Tahoma"/>
        </w:rPr>
        <w:t xml:space="preserve"> röntgenkép tárolására: az átvilágított csomagok röntgenképeit a központi vezérlőegység merevlemezén lehet tárolni</w:t>
      </w:r>
      <w:r w:rsidR="005B189D">
        <w:rPr>
          <w:rFonts w:ascii="Georgia" w:hAnsi="Georgia" w:cs="Tahoma"/>
        </w:rPr>
        <w:t>;</w:t>
      </w:r>
      <w:r w:rsidR="000C355F">
        <w:rPr>
          <w:rFonts w:ascii="Georgia" w:hAnsi="Georgia" w:cs="Tahoma"/>
        </w:rPr>
        <w:t xml:space="preserve">      </w:t>
      </w:r>
      <w:r w:rsidR="000006F3">
        <w:rPr>
          <w:rFonts w:ascii="Georgia" w:hAnsi="Georgia" w:cs="Tahoma"/>
        </w:rPr>
        <w:t>követelmény:</w:t>
      </w:r>
      <w:r w:rsidR="000C355F">
        <w:rPr>
          <w:rFonts w:ascii="Georgia" w:hAnsi="Georgia" w:cs="Tahoma"/>
        </w:rPr>
        <w:t xml:space="preserve"> </w:t>
      </w:r>
      <w:r w:rsidR="000006F3" w:rsidRPr="000006F3">
        <w:rPr>
          <w:rFonts w:ascii="Georgia" w:hAnsi="Georgia" w:cs="Tahoma"/>
        </w:rPr>
        <w:t>l</w:t>
      </w:r>
      <w:r w:rsidR="005B189D" w:rsidRPr="000006F3">
        <w:rPr>
          <w:rFonts w:ascii="Georgia" w:hAnsi="Georgia" w:cs="Tahoma"/>
        </w:rPr>
        <w:t>egalább 80.000 röntgenkép tárolása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sz w:val="24"/>
        </w:rPr>
        <w:t xml:space="preserve">a rendszer utólag bővíthető </w:t>
      </w:r>
      <w:r w:rsidR="005B189D">
        <w:rPr>
          <w:rFonts w:ascii="Georgia" w:hAnsi="Georgia" w:cs="Tahoma"/>
          <w:b w:val="0"/>
          <w:sz w:val="24"/>
        </w:rPr>
        <w:t xml:space="preserve">legyen </w:t>
      </w:r>
      <w:r w:rsidRPr="003847F1">
        <w:rPr>
          <w:rFonts w:ascii="Georgia" w:hAnsi="Georgia" w:cs="Tahoma"/>
          <w:b w:val="0"/>
          <w:sz w:val="24"/>
        </w:rPr>
        <w:t>kezelői éberségfenntartó és ellenőrző rendszerrel, oktató és gyakorló szoftverrel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fekete-fehér kép (B/W), színes kép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magas és alacsony energiájú átvilágítás 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negatív kép </w:t>
      </w:r>
      <w:r w:rsidR="001856E1">
        <w:rPr>
          <w:rFonts w:ascii="Georgia" w:hAnsi="Georgia" w:cs="Tahoma"/>
          <w:b w:val="0"/>
          <w:bCs w:val="0"/>
          <w:sz w:val="24"/>
        </w:rPr>
        <w:t>előállítási lehetőség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elnyelési tartomány változtatása különböző elnyelési hányaddal rendelkező tárgyak kiszűrésére 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anyagfajták (csoportok) elkülönítése különböző színmegjelenítéssel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szerves és szervetlen anyagok megkülönböztetése, megjelenítése </w:t>
      </w:r>
    </w:p>
    <w:p w:rsidR="005D066A" w:rsidRPr="003847F1" w:rsidRDefault="008824F5" w:rsidP="005D066A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előző röntgenképek, képrészletek visszahívása további ellenőrzés céljából a csom</w:t>
      </w:r>
      <w:r w:rsidR="001856E1">
        <w:rPr>
          <w:rFonts w:ascii="Georgia" w:hAnsi="Georgia" w:cs="Tahoma"/>
          <w:b w:val="0"/>
          <w:bCs w:val="0"/>
          <w:sz w:val="24"/>
        </w:rPr>
        <w:t>ag ismételt átvilágítása nélkül</w:t>
      </w:r>
    </w:p>
    <w:p w:rsidR="008824F5" w:rsidRPr="003847F1" w:rsidRDefault="008824F5" w:rsidP="008824F5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magyar nyelvű menürendszer</w:t>
      </w:r>
      <w:r w:rsidR="00704A2F">
        <w:rPr>
          <w:rFonts w:ascii="Georgia" w:hAnsi="Georgia" w:cs="Tahoma"/>
          <w:b w:val="0"/>
          <w:bCs w:val="0"/>
          <w:sz w:val="24"/>
        </w:rPr>
        <w:t>.</w:t>
      </w:r>
    </w:p>
    <w:p w:rsidR="00D6536E" w:rsidRDefault="00D6536E">
      <w:pPr>
        <w:spacing w:after="200" w:line="276" w:lineRule="auto"/>
        <w:rPr>
          <w:rFonts w:ascii="Georgia" w:eastAsia="Calibri" w:hAnsi="Georgia" w:cs="Helvetica"/>
          <w:b/>
          <w:lang w:eastAsia="en-US"/>
        </w:rPr>
      </w:pPr>
      <w:r>
        <w:br w:type="page"/>
      </w:r>
    </w:p>
    <w:p w:rsidR="008824F5" w:rsidRPr="008824F5" w:rsidRDefault="008824F5" w:rsidP="005D181F">
      <w:pPr>
        <w:pStyle w:val="Nincstrkz"/>
      </w:pPr>
    </w:p>
    <w:p w:rsidR="008824F5" w:rsidRDefault="008824F5" w:rsidP="005D181F">
      <w:pPr>
        <w:pStyle w:val="Nincstrkz"/>
      </w:pPr>
      <w:r>
        <w:t xml:space="preserve"> </w:t>
      </w:r>
      <w:r w:rsidR="00BA1683">
        <w:t>Általáno</w:t>
      </w:r>
      <w:r w:rsidR="000239E8">
        <w:t>s</w:t>
      </w:r>
      <w:r>
        <w:t xml:space="preserve"> követelmények:</w:t>
      </w:r>
    </w:p>
    <w:p w:rsidR="00D6536E" w:rsidRPr="003847F1" w:rsidRDefault="00D6536E" w:rsidP="00D6536E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  <w:color w:val="000000"/>
        </w:rPr>
        <w:t>megfelel</w:t>
      </w:r>
      <w:r>
        <w:rPr>
          <w:rFonts w:ascii="Georgia" w:hAnsi="Georgia" w:cs="Tahoma"/>
          <w:color w:val="000000"/>
        </w:rPr>
        <w:t>jen</w:t>
      </w:r>
      <w:r w:rsidRPr="003847F1">
        <w:rPr>
          <w:rFonts w:ascii="Georgia" w:hAnsi="Georgia" w:cs="Tahoma"/>
          <w:color w:val="000000"/>
        </w:rPr>
        <w:t xml:space="preserve"> a Magyarországon érvényes jogszabályokban előírt feltételeknek</w:t>
      </w:r>
      <w:r w:rsidR="00A6376A">
        <w:rPr>
          <w:rFonts w:ascii="Georgia" w:hAnsi="Georgia" w:cs="Tahoma"/>
          <w:color w:val="000000"/>
        </w:rPr>
        <w:t>,</w:t>
      </w:r>
    </w:p>
    <w:p w:rsidR="00D6536E" w:rsidRPr="003847F1" w:rsidRDefault="00D6536E" w:rsidP="00D6536E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  <w:color w:val="000000"/>
        </w:rPr>
        <w:t>CE megfelelőség (a gyártó EK megfelelőségi nyilatkozat</w:t>
      </w:r>
      <w:r>
        <w:rPr>
          <w:rFonts w:ascii="Georgia" w:hAnsi="Georgia" w:cs="Tahoma"/>
          <w:color w:val="000000"/>
        </w:rPr>
        <w:t>a</w:t>
      </w:r>
      <w:r w:rsidRPr="003847F1">
        <w:rPr>
          <w:rFonts w:ascii="Georgia" w:hAnsi="Georgia" w:cs="Tahoma"/>
          <w:color w:val="000000"/>
        </w:rPr>
        <w:t>)</w:t>
      </w:r>
      <w:r w:rsidR="00A6376A">
        <w:rPr>
          <w:rFonts w:ascii="Georgia" w:hAnsi="Georgia" w:cs="Tahoma"/>
          <w:color w:val="000000"/>
        </w:rPr>
        <w:t>,</w:t>
      </w:r>
    </w:p>
    <w:p w:rsidR="00D6536E" w:rsidRPr="003847F1" w:rsidRDefault="00D6536E" w:rsidP="00D6536E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>rendelkez</w:t>
      </w:r>
      <w:r>
        <w:rPr>
          <w:rFonts w:ascii="Georgia" w:hAnsi="Georgia" w:cs="Tahoma"/>
        </w:rPr>
        <w:t>zen</w:t>
      </w:r>
      <w:r w:rsidRPr="003847F1">
        <w:rPr>
          <w:rFonts w:ascii="Georgia" w:hAnsi="Georgia" w:cs="Tahoma"/>
        </w:rPr>
        <w:t xml:space="preserve"> OSS</w:t>
      </w:r>
      <w:r w:rsidR="00A6376A">
        <w:rPr>
          <w:rFonts w:ascii="Georgia" w:hAnsi="Georgia" w:cs="Tahoma"/>
        </w:rPr>
        <w:t>KI sugárvédelmi szakvéleménnyel,</w:t>
      </w:r>
    </w:p>
    <w:p w:rsidR="00D6536E" w:rsidRPr="003847F1" w:rsidRDefault="00704A2F" w:rsidP="00D6536E">
      <w:pPr>
        <w:pStyle w:val="Szvegtrzs2"/>
        <w:numPr>
          <w:ilvl w:val="0"/>
          <w:numId w:val="3"/>
        </w:numPr>
        <w:spacing w:after="60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>a</w:t>
      </w:r>
      <w:r w:rsidR="00D6536E" w:rsidRPr="003847F1">
        <w:rPr>
          <w:rFonts w:ascii="Georgia" w:hAnsi="Georgia" w:cs="Tahoma"/>
        </w:rPr>
        <w:t>z ajánlott csomagvizsgáló röntgenberendezés telepítését, üzembe helyezését, karbantartását, javítását, kezelői oktatását saját – a gyártó által folyamatosan képzett – szakemberek végezhetik</w:t>
      </w:r>
      <w:r w:rsidR="00A6376A">
        <w:rPr>
          <w:rFonts w:ascii="Georgia" w:hAnsi="Georgia" w:cs="Tahoma"/>
        </w:rPr>
        <w:t>,</w:t>
      </w:r>
    </w:p>
    <w:p w:rsidR="00D6536E" w:rsidRPr="003847F1" w:rsidRDefault="00704A2F" w:rsidP="00D6536E">
      <w:pPr>
        <w:pStyle w:val="Default"/>
        <w:numPr>
          <w:ilvl w:val="0"/>
          <w:numId w:val="3"/>
        </w:numPr>
        <w:spacing w:after="60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="00B16573">
        <w:rPr>
          <w:rFonts w:ascii="Georgia" w:hAnsi="Georgia"/>
        </w:rPr>
        <w:t>z Ajánlattevő</w:t>
      </w:r>
      <w:r w:rsidR="00D6536E" w:rsidRPr="003847F1">
        <w:rPr>
          <w:rFonts w:ascii="Georgia" w:hAnsi="Georgia"/>
        </w:rPr>
        <w:t xml:space="preserve"> rendelkezzen bővített sugárvédelmi végzettséggel</w:t>
      </w:r>
      <w:r w:rsidR="000C355F">
        <w:rPr>
          <w:rFonts w:ascii="Georgia" w:hAnsi="Georgia"/>
        </w:rPr>
        <w:t xml:space="preserve"> rendelkező</w:t>
      </w:r>
      <w:r w:rsidR="00D6536E" w:rsidRPr="003847F1">
        <w:rPr>
          <w:rFonts w:ascii="Georgia" w:hAnsi="Georgia"/>
        </w:rPr>
        <w:t xml:space="preserve"> </w:t>
      </w:r>
      <w:r w:rsidR="000C355F">
        <w:rPr>
          <w:rFonts w:ascii="Georgia" w:hAnsi="Georgia"/>
        </w:rPr>
        <w:t>szervizmérnökkel</w:t>
      </w:r>
      <w:r w:rsidR="000C355F" w:rsidRPr="003847F1">
        <w:rPr>
          <w:rFonts w:ascii="Georgia" w:hAnsi="Georgia"/>
        </w:rPr>
        <w:t xml:space="preserve"> </w:t>
      </w:r>
      <w:r w:rsidR="00D6536E" w:rsidRPr="003847F1">
        <w:rPr>
          <w:rFonts w:ascii="Georgia" w:hAnsi="Georgia"/>
        </w:rPr>
        <w:t>és a karbantartás során szükséges sugárzásmérés ellenőrzéséhez szükséges hitelesített sugármérővel</w:t>
      </w:r>
      <w:r w:rsidR="00B16573">
        <w:rPr>
          <w:rFonts w:ascii="Georgia" w:hAnsi="Georgia"/>
        </w:rPr>
        <w:t>,</w:t>
      </w:r>
    </w:p>
    <w:p w:rsidR="00D6536E" w:rsidRPr="00BA1683" w:rsidRDefault="00704A2F" w:rsidP="00D6536E">
      <w:pPr>
        <w:pStyle w:val="Listaszerbekezds"/>
        <w:numPr>
          <w:ilvl w:val="0"/>
          <w:numId w:val="3"/>
        </w:numPr>
        <w:spacing w:after="60"/>
        <w:jc w:val="both"/>
        <w:rPr>
          <w:rFonts w:ascii="Georgia" w:hAnsi="Georgia" w:cs="Tahoma"/>
          <w:bCs/>
        </w:rPr>
      </w:pPr>
      <w:r>
        <w:rPr>
          <w:rFonts w:ascii="Georgia" w:hAnsi="Georgia" w:cs="Tahoma"/>
          <w:bCs/>
        </w:rPr>
        <w:t>a</w:t>
      </w:r>
      <w:r w:rsidR="00B16573">
        <w:rPr>
          <w:rFonts w:ascii="Georgia" w:hAnsi="Georgia" w:cs="Tahoma"/>
          <w:bCs/>
        </w:rPr>
        <w:t>z Ajánl</w:t>
      </w:r>
      <w:r w:rsidR="00D410F3">
        <w:rPr>
          <w:rFonts w:ascii="Georgia" w:hAnsi="Georgia" w:cs="Tahoma"/>
          <w:bCs/>
        </w:rPr>
        <w:t>a</w:t>
      </w:r>
      <w:r w:rsidR="00B16573">
        <w:rPr>
          <w:rFonts w:ascii="Georgia" w:hAnsi="Georgia" w:cs="Tahoma"/>
          <w:bCs/>
        </w:rPr>
        <w:t>ttevő</w:t>
      </w:r>
      <w:r w:rsidR="00D6536E" w:rsidRPr="00BA1683">
        <w:rPr>
          <w:rFonts w:ascii="Georgia" w:hAnsi="Georgia" w:cs="Tahoma"/>
          <w:bCs/>
        </w:rPr>
        <w:t xml:space="preserve"> rendelkezzen a csomagvizsgáló röntgenberendezések telepítésével, üzembe helyezésével, szervizelésével, javításával és megszüntetésével kapcsolatos ipari és szolgáltató tevékenységek végzésére feljogosító ÁNTSZ tevékenységi engedéllyel</w:t>
      </w:r>
      <w:r w:rsidR="00B16573">
        <w:rPr>
          <w:rFonts w:ascii="Georgia" w:hAnsi="Georgia" w:cs="Tahoma"/>
          <w:bCs/>
        </w:rPr>
        <w:t>.</w:t>
      </w:r>
    </w:p>
    <w:p w:rsidR="00D6536E" w:rsidRDefault="00D6536E" w:rsidP="00BA1683">
      <w:pPr>
        <w:tabs>
          <w:tab w:val="left" w:pos="2304"/>
        </w:tabs>
        <w:jc w:val="both"/>
      </w:pPr>
    </w:p>
    <w:p w:rsidR="00BA1683" w:rsidRPr="00BA1683" w:rsidRDefault="00BA1683" w:rsidP="000C355F">
      <w:pPr>
        <w:tabs>
          <w:tab w:val="left" w:pos="2304"/>
        </w:tabs>
        <w:jc w:val="both"/>
        <w:rPr>
          <w:rFonts w:ascii="Georgia" w:hAnsi="Georgia" w:cs="Tahoma"/>
        </w:rPr>
      </w:pPr>
      <w:r>
        <w:t xml:space="preserve"> </w:t>
      </w:r>
    </w:p>
    <w:p w:rsidR="000239E8" w:rsidRPr="00AB6D29" w:rsidRDefault="000239E8">
      <w:pPr>
        <w:spacing w:after="200" w:line="276" w:lineRule="auto"/>
        <w:rPr>
          <w:rFonts w:ascii="Georgia" w:eastAsia="Calibri" w:hAnsi="Georgia" w:cs="Helvetica"/>
          <w:lang w:eastAsia="en-US"/>
        </w:rPr>
      </w:pPr>
      <w:r>
        <w:rPr>
          <w:b/>
          <w:color w:val="FF0000"/>
        </w:rPr>
        <w:br w:type="page"/>
      </w:r>
    </w:p>
    <w:p w:rsidR="000239E8" w:rsidRDefault="000239E8" w:rsidP="000239E8">
      <w:pPr>
        <w:rPr>
          <w:rFonts w:ascii="Georgia" w:hAnsi="Georgia" w:cs="Tahoma"/>
          <w:b/>
          <w:bCs/>
        </w:rPr>
      </w:pPr>
      <w:r w:rsidRPr="003847F1">
        <w:rPr>
          <w:rFonts w:ascii="Georgia" w:hAnsi="Georgia" w:cs="Tahoma"/>
          <w:b/>
        </w:rPr>
        <w:lastRenderedPageBreak/>
        <w:t xml:space="preserve">Kétnézetes </w:t>
      </w:r>
      <w:r w:rsidRPr="003847F1">
        <w:rPr>
          <w:rFonts w:ascii="Georgia" w:hAnsi="Georgia" w:cs="Tahoma"/>
          <w:b/>
          <w:bCs/>
        </w:rPr>
        <w:t>csomagvizsgáló röntgenberendezés</w:t>
      </w:r>
    </w:p>
    <w:p w:rsidR="008925D9" w:rsidRPr="003847F1" w:rsidRDefault="008925D9" w:rsidP="000239E8">
      <w:pPr>
        <w:rPr>
          <w:rFonts w:ascii="Georgia" w:hAnsi="Georgia" w:cs="Tahoma"/>
          <w:b/>
        </w:rPr>
      </w:pPr>
    </w:p>
    <w:p w:rsidR="000239E8" w:rsidRDefault="000239E8" w:rsidP="005D181F">
      <w:pPr>
        <w:pStyle w:val="Nincstrkz"/>
      </w:pPr>
      <w:r>
        <w:t>Méretek:</w:t>
      </w:r>
    </w:p>
    <w:p w:rsidR="000239E8" w:rsidRPr="003847F1" w:rsidRDefault="000239E8" w:rsidP="000239E8">
      <w:pPr>
        <w:pStyle w:val="Cm"/>
        <w:numPr>
          <w:ilvl w:val="0"/>
          <w:numId w:val="1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alagútméret: 620 x 420 </w:t>
      </w:r>
      <w:r w:rsidRPr="003847F1">
        <w:rPr>
          <w:rFonts w:ascii="Georgia" w:hAnsi="Georgia" w:cs="Tahoma"/>
          <w:b w:val="0"/>
          <w:color w:val="000000"/>
          <w:sz w:val="24"/>
        </w:rPr>
        <w:t>[mm]</w:t>
      </w:r>
      <w:r w:rsidRPr="003847F1">
        <w:rPr>
          <w:rFonts w:ascii="Georgia" w:hAnsi="Georgia" w:cs="Tahoma"/>
          <w:b w:val="0"/>
          <w:bCs w:val="0"/>
          <w:sz w:val="24"/>
        </w:rPr>
        <w:t xml:space="preserve"> (</w:t>
      </w:r>
      <w:proofErr w:type="spellStart"/>
      <w:r w:rsidRPr="003847F1">
        <w:rPr>
          <w:rFonts w:ascii="Georgia" w:hAnsi="Georgia" w:cs="Tahoma"/>
          <w:b w:val="0"/>
          <w:bCs w:val="0"/>
          <w:sz w:val="24"/>
        </w:rPr>
        <w:t>sz</w:t>
      </w:r>
      <w:proofErr w:type="spellEnd"/>
      <w:r w:rsidRPr="003847F1">
        <w:rPr>
          <w:rFonts w:ascii="Georgia" w:hAnsi="Georgia" w:cs="Tahoma"/>
          <w:b w:val="0"/>
          <w:bCs w:val="0"/>
          <w:sz w:val="24"/>
        </w:rPr>
        <w:t xml:space="preserve"> x m</w:t>
      </w:r>
      <w:proofErr w:type="gramStart"/>
      <w:r w:rsidRPr="003847F1">
        <w:rPr>
          <w:rFonts w:ascii="Georgia" w:hAnsi="Georgia" w:cs="Tahoma"/>
          <w:b w:val="0"/>
          <w:bCs w:val="0"/>
          <w:sz w:val="24"/>
        </w:rPr>
        <w:t>)</w:t>
      </w:r>
      <w:r w:rsidR="0080695C" w:rsidRPr="0080695C">
        <w:rPr>
          <w:rFonts w:ascii="Georgia" w:hAnsi="Georgia" w:cs="Tahoma"/>
          <w:b w:val="0"/>
          <w:bCs w:val="0"/>
          <w:sz w:val="24"/>
        </w:rPr>
        <w:t xml:space="preserve"> </w:t>
      </w:r>
      <w:r w:rsidR="0080695C">
        <w:rPr>
          <w:rFonts w:ascii="Georgia" w:hAnsi="Georgia" w:cs="Tahoma"/>
          <w:b w:val="0"/>
          <w:bCs w:val="0"/>
          <w:sz w:val="24"/>
        </w:rPr>
        <w:t>;</w:t>
      </w:r>
      <w:proofErr w:type="gramEnd"/>
      <w:r w:rsidR="0080695C">
        <w:rPr>
          <w:rFonts w:ascii="Georgia" w:hAnsi="Georgia" w:cs="Tahoma"/>
          <w:b w:val="0"/>
          <w:bCs w:val="0"/>
          <w:sz w:val="24"/>
        </w:rPr>
        <w:t xml:space="preserve"> +-50 </w:t>
      </w:r>
      <w:r w:rsidR="0080695C" w:rsidRPr="003847F1">
        <w:rPr>
          <w:rFonts w:ascii="Georgia" w:hAnsi="Georgia" w:cs="Tahoma"/>
          <w:b w:val="0"/>
          <w:color w:val="000000"/>
          <w:sz w:val="24"/>
        </w:rPr>
        <w:t>[mm]</w:t>
      </w:r>
    </w:p>
    <w:p w:rsidR="000239E8" w:rsidRDefault="000239E8" w:rsidP="000239E8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>a berendezéshez illesztett kiegészítő görgősorok mérete:</w:t>
      </w:r>
    </w:p>
    <w:p w:rsidR="000239E8" w:rsidRPr="00AB6D29" w:rsidRDefault="0080695C" w:rsidP="000239E8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 w:rsidR="000239E8" w:rsidRPr="00AB6D29">
        <w:rPr>
          <w:rFonts w:ascii="Georgia" w:hAnsi="Georgia" w:cs="Tahoma"/>
        </w:rPr>
        <w:tab/>
        <w:t>- bemenő 70 cm</w:t>
      </w:r>
      <w:r w:rsidRPr="00AB6D29">
        <w:rPr>
          <w:rFonts w:ascii="Georgia" w:hAnsi="Georgia" w:cs="Tahoma"/>
        </w:rPr>
        <w:t>; +-5 cm</w:t>
      </w:r>
    </w:p>
    <w:p w:rsidR="000239E8" w:rsidRPr="00AB6D29" w:rsidRDefault="000239E8" w:rsidP="000239E8">
      <w:pPr>
        <w:tabs>
          <w:tab w:val="left" w:pos="5954"/>
        </w:tabs>
        <w:ind w:left="567"/>
        <w:jc w:val="both"/>
        <w:rPr>
          <w:rFonts w:ascii="Georgia" w:hAnsi="Georgia" w:cs="Tahoma"/>
        </w:rPr>
      </w:pPr>
      <w:r w:rsidRPr="00AB6D29">
        <w:rPr>
          <w:rFonts w:ascii="Georgia" w:hAnsi="Georgia" w:cs="Tahoma"/>
        </w:rPr>
        <w:tab/>
      </w:r>
      <w:r w:rsidRPr="00AB6D29">
        <w:rPr>
          <w:rFonts w:ascii="Georgia" w:hAnsi="Georgia" w:cs="Tahoma"/>
        </w:rPr>
        <w:tab/>
        <w:t>- kimenő 120 cm</w:t>
      </w:r>
      <w:r w:rsidR="0080695C" w:rsidRPr="00AB6D29">
        <w:rPr>
          <w:rFonts w:ascii="Georgia" w:hAnsi="Georgia" w:cs="Tahoma"/>
        </w:rPr>
        <w:t>; +-5 cm</w:t>
      </w:r>
    </w:p>
    <w:p w:rsidR="000239E8" w:rsidRPr="00AB6D29" w:rsidRDefault="000239E8" w:rsidP="00AB6D29">
      <w:pPr>
        <w:tabs>
          <w:tab w:val="left" w:pos="5954"/>
        </w:tabs>
        <w:ind w:left="720"/>
        <w:jc w:val="both"/>
        <w:rPr>
          <w:rFonts w:ascii="Georgia" w:hAnsi="Georgia" w:cs="Tahoma"/>
        </w:rPr>
      </w:pPr>
    </w:p>
    <w:p w:rsidR="000239E8" w:rsidRPr="00AB6D29" w:rsidRDefault="0080695C" w:rsidP="000239E8">
      <w:pPr>
        <w:numPr>
          <w:ilvl w:val="0"/>
          <w:numId w:val="1"/>
        </w:numPr>
        <w:tabs>
          <w:tab w:val="num" w:pos="567"/>
          <w:tab w:val="left" w:pos="5954"/>
        </w:tabs>
        <w:jc w:val="both"/>
        <w:rPr>
          <w:rFonts w:ascii="Georgia" w:hAnsi="Georgia" w:cs="Tahoma"/>
        </w:rPr>
      </w:pPr>
      <w:r w:rsidRPr="00AB6D29">
        <w:rPr>
          <w:rFonts w:ascii="Georgia" w:hAnsi="Georgia" w:cs="Tahoma"/>
        </w:rPr>
        <w:tab/>
      </w:r>
      <w:r w:rsidRPr="00AB6D29">
        <w:rPr>
          <w:rFonts w:ascii="Georgia" w:hAnsi="Georgia" w:cs="Tahoma"/>
        </w:rPr>
        <w:tab/>
      </w:r>
      <w:r w:rsidR="000239E8" w:rsidRPr="00AB6D29">
        <w:rPr>
          <w:rFonts w:ascii="Georgia" w:hAnsi="Georgia" w:cs="Tahoma"/>
        </w:rPr>
        <w:tab/>
        <w:t>- bemenő 70 cm</w:t>
      </w:r>
      <w:r w:rsidRPr="00AB6D29">
        <w:rPr>
          <w:rFonts w:ascii="Georgia" w:hAnsi="Georgia" w:cs="Tahoma"/>
        </w:rPr>
        <w:t>; +-5 cm</w:t>
      </w:r>
    </w:p>
    <w:p w:rsidR="000239E8" w:rsidRPr="00AB6D29" w:rsidRDefault="000239E8" w:rsidP="000239E8">
      <w:pPr>
        <w:tabs>
          <w:tab w:val="left" w:pos="5954"/>
        </w:tabs>
        <w:ind w:left="567"/>
        <w:jc w:val="both"/>
        <w:rPr>
          <w:rFonts w:ascii="Georgia" w:hAnsi="Georgia" w:cs="Tahoma"/>
        </w:rPr>
      </w:pPr>
      <w:r w:rsidRPr="00AB6D29">
        <w:rPr>
          <w:rFonts w:ascii="Georgia" w:hAnsi="Georgia" w:cs="Tahoma"/>
        </w:rPr>
        <w:tab/>
      </w:r>
      <w:r w:rsidRPr="00AB6D29">
        <w:rPr>
          <w:rFonts w:ascii="Georgia" w:hAnsi="Georgia" w:cs="Tahoma"/>
        </w:rPr>
        <w:tab/>
        <w:t>- kimenő 120 cm</w:t>
      </w:r>
      <w:r w:rsidR="0080695C" w:rsidRPr="00AB6D29">
        <w:rPr>
          <w:rFonts w:ascii="Georgia" w:hAnsi="Georgia" w:cs="Tahoma"/>
        </w:rPr>
        <w:t>; +-5 cm</w:t>
      </w:r>
    </w:p>
    <w:p w:rsidR="000239E8" w:rsidRPr="00AB6D29" w:rsidRDefault="000239E8" w:rsidP="00AB6D29">
      <w:pPr>
        <w:tabs>
          <w:tab w:val="left" w:pos="5954"/>
        </w:tabs>
        <w:ind w:left="709"/>
        <w:jc w:val="both"/>
        <w:rPr>
          <w:rFonts w:ascii="Georgia" w:hAnsi="Georgia" w:cs="Tahoma"/>
        </w:rPr>
      </w:pPr>
    </w:p>
    <w:p w:rsidR="000239E8" w:rsidRPr="003847F1" w:rsidRDefault="000239E8" w:rsidP="000239E8">
      <w:pPr>
        <w:tabs>
          <w:tab w:val="num" w:pos="567"/>
          <w:tab w:val="left" w:pos="5954"/>
        </w:tabs>
        <w:ind w:left="1800"/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 w:rsidRPr="003847F1">
        <w:rPr>
          <w:rFonts w:ascii="Georgia" w:hAnsi="Georgia" w:cs="Tahoma"/>
        </w:rPr>
        <w:t xml:space="preserve">- bemenő </w:t>
      </w:r>
      <w:r w:rsidRPr="000239E8">
        <w:rPr>
          <w:rFonts w:ascii="Georgia" w:hAnsi="Georgia" w:cs="Tahoma"/>
        </w:rPr>
        <w:t>30</w:t>
      </w:r>
      <w:r w:rsidRPr="003847F1">
        <w:rPr>
          <w:rFonts w:ascii="Georgia" w:hAnsi="Georgia" w:cs="Tahoma"/>
        </w:rPr>
        <w:t xml:space="preserve"> cm</w:t>
      </w:r>
      <w:r w:rsidR="0080695C">
        <w:rPr>
          <w:rFonts w:ascii="Georgia" w:hAnsi="Georgia" w:cs="Tahoma"/>
        </w:rPr>
        <w:t>; +-5 cm</w:t>
      </w:r>
    </w:p>
    <w:p w:rsidR="000239E8" w:rsidRPr="003847F1" w:rsidRDefault="000239E8" w:rsidP="000239E8">
      <w:pPr>
        <w:tabs>
          <w:tab w:val="num" w:pos="567"/>
          <w:tab w:val="left" w:pos="5954"/>
        </w:tabs>
        <w:ind w:left="1800"/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ab/>
      </w:r>
      <w:r>
        <w:rPr>
          <w:rFonts w:ascii="Georgia" w:hAnsi="Georgia" w:cs="Tahoma"/>
        </w:rPr>
        <w:tab/>
      </w:r>
      <w:r w:rsidRPr="003847F1">
        <w:rPr>
          <w:rFonts w:ascii="Georgia" w:hAnsi="Georgia" w:cs="Tahoma"/>
        </w:rPr>
        <w:t xml:space="preserve">- kimenő </w:t>
      </w:r>
      <w:r w:rsidRPr="000239E8">
        <w:rPr>
          <w:rFonts w:ascii="Georgia" w:hAnsi="Georgia" w:cs="Tahoma"/>
        </w:rPr>
        <w:t>60</w:t>
      </w:r>
      <w:r w:rsidRPr="003847F1">
        <w:rPr>
          <w:rFonts w:ascii="Georgia" w:hAnsi="Georgia" w:cs="Tahoma"/>
        </w:rPr>
        <w:t xml:space="preserve"> cm</w:t>
      </w:r>
      <w:r w:rsidR="0080695C">
        <w:rPr>
          <w:rFonts w:ascii="Georgia" w:hAnsi="Georgia" w:cs="Tahoma"/>
        </w:rPr>
        <w:t>; +-5 cm</w:t>
      </w:r>
    </w:p>
    <w:p w:rsidR="000239E8" w:rsidRPr="003847F1" w:rsidRDefault="000239E8" w:rsidP="00AB6D29">
      <w:pPr>
        <w:tabs>
          <w:tab w:val="left" w:pos="5954"/>
        </w:tabs>
        <w:ind w:left="709"/>
        <w:jc w:val="both"/>
        <w:rPr>
          <w:rFonts w:ascii="Georgia" w:hAnsi="Georgia" w:cs="Tahoma"/>
        </w:rPr>
      </w:pPr>
    </w:p>
    <w:p w:rsidR="000239E8" w:rsidRDefault="000239E8" w:rsidP="005D181F">
      <w:pPr>
        <w:pStyle w:val="Nincstrkz"/>
      </w:pPr>
      <w:r>
        <w:t>Általános képességek: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képes folyamatos, megszakítás nélküli működésre</w:t>
      </w:r>
    </w:p>
    <w:p w:rsidR="00D6536E" w:rsidRDefault="008925D9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>
        <w:rPr>
          <w:rFonts w:ascii="Georgia" w:hAnsi="Georgia" w:cs="Tahoma"/>
          <w:b w:val="0"/>
          <w:bCs w:val="0"/>
          <w:sz w:val="24"/>
        </w:rPr>
        <w:t>v</w:t>
      </w:r>
      <w:r w:rsidR="00D6536E">
        <w:rPr>
          <w:rFonts w:ascii="Georgia" w:hAnsi="Georgia" w:cs="Tahoma"/>
          <w:b w:val="0"/>
          <w:bCs w:val="0"/>
          <w:sz w:val="24"/>
        </w:rPr>
        <w:t>alós időben két különböző irányból készít képeket</w:t>
      </w:r>
    </w:p>
    <w:p w:rsidR="00D6536E" w:rsidRDefault="00D6536E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>
        <w:rPr>
          <w:rFonts w:ascii="Georgia" w:hAnsi="Georgia" w:cs="Tahoma"/>
          <w:b w:val="0"/>
          <w:bCs w:val="0"/>
          <w:sz w:val="24"/>
        </w:rPr>
        <w:t>nagyfelbontású detektorsorok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felbontás (huzalérzékelés): 4</w:t>
      </w:r>
      <w:r>
        <w:rPr>
          <w:rFonts w:ascii="Georgia" w:hAnsi="Georgia" w:cs="Tahoma"/>
          <w:b w:val="0"/>
          <w:bCs w:val="0"/>
          <w:sz w:val="24"/>
        </w:rPr>
        <w:t>1</w:t>
      </w:r>
      <w:r w:rsidRPr="003847F1">
        <w:rPr>
          <w:rFonts w:ascii="Georgia" w:hAnsi="Georgia" w:cs="Tahoma"/>
          <w:b w:val="0"/>
          <w:bCs w:val="0"/>
          <w:sz w:val="24"/>
        </w:rPr>
        <w:t xml:space="preserve"> AWG (jellemző érték)</w:t>
      </w:r>
      <w:r w:rsidR="0080695C">
        <w:rPr>
          <w:rFonts w:ascii="Georgia" w:hAnsi="Georgia" w:cs="Tahoma"/>
          <w:b w:val="0"/>
          <w:bCs w:val="0"/>
          <w:sz w:val="24"/>
        </w:rPr>
        <w:t>; legalább 35</w:t>
      </w:r>
      <w:r w:rsidR="0080695C" w:rsidRPr="003847F1">
        <w:rPr>
          <w:rFonts w:ascii="Georgia" w:hAnsi="Georgia" w:cs="Tahoma"/>
          <w:b w:val="0"/>
          <w:bCs w:val="0"/>
          <w:sz w:val="24"/>
        </w:rPr>
        <w:t xml:space="preserve"> AWG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röntgensugár áthatolás acélon (jellemző érték): 3</w:t>
      </w:r>
      <w:r>
        <w:rPr>
          <w:rFonts w:ascii="Georgia" w:hAnsi="Georgia" w:cs="Tahoma"/>
          <w:b w:val="0"/>
          <w:bCs w:val="0"/>
          <w:sz w:val="24"/>
        </w:rPr>
        <w:t>5</w:t>
      </w:r>
      <w:r w:rsidRPr="003847F1">
        <w:rPr>
          <w:rFonts w:ascii="Georgia" w:hAnsi="Georgia" w:cs="Tahoma"/>
          <w:b w:val="0"/>
          <w:bCs w:val="0"/>
          <w:sz w:val="24"/>
        </w:rPr>
        <w:t xml:space="preserve"> mm</w:t>
      </w:r>
      <w:r w:rsidR="0080695C">
        <w:rPr>
          <w:rFonts w:ascii="Georgia" w:hAnsi="Georgia" w:cs="Tahoma"/>
          <w:b w:val="0"/>
          <w:bCs w:val="0"/>
          <w:sz w:val="24"/>
        </w:rPr>
        <w:t>; legalább 27</w:t>
      </w:r>
      <w:r w:rsidR="0080695C" w:rsidRPr="003847F1">
        <w:rPr>
          <w:rFonts w:ascii="Georgia" w:hAnsi="Georgia" w:cs="Tahoma"/>
          <w:b w:val="0"/>
          <w:bCs w:val="0"/>
          <w:sz w:val="24"/>
        </w:rPr>
        <w:t xml:space="preserve"> mm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szállítószalag teherbírása: 160 kg</w:t>
      </w:r>
      <w:r w:rsidR="0068057B">
        <w:rPr>
          <w:rFonts w:ascii="Georgia" w:hAnsi="Georgia" w:cs="Tahoma"/>
          <w:b w:val="0"/>
          <w:bCs w:val="0"/>
          <w:sz w:val="24"/>
        </w:rPr>
        <w:t xml:space="preserve">; legalább </w:t>
      </w:r>
      <w:r w:rsidR="0068057B" w:rsidRPr="003847F1">
        <w:rPr>
          <w:rFonts w:ascii="Georgia" w:hAnsi="Georgia" w:cs="Tahoma"/>
          <w:b w:val="0"/>
          <w:bCs w:val="0"/>
          <w:sz w:val="24"/>
        </w:rPr>
        <w:t>1</w:t>
      </w:r>
      <w:r w:rsidR="0068057B">
        <w:rPr>
          <w:rFonts w:ascii="Georgia" w:hAnsi="Georgia" w:cs="Tahoma"/>
          <w:b w:val="0"/>
          <w:bCs w:val="0"/>
          <w:sz w:val="24"/>
        </w:rPr>
        <w:t>5</w:t>
      </w:r>
      <w:r w:rsidR="0068057B" w:rsidRPr="003847F1">
        <w:rPr>
          <w:rFonts w:ascii="Georgia" w:hAnsi="Georgia" w:cs="Tahoma"/>
          <w:b w:val="0"/>
          <w:bCs w:val="0"/>
          <w:sz w:val="24"/>
        </w:rPr>
        <w:t>0 kg</w:t>
      </w:r>
    </w:p>
    <w:p w:rsidR="00133821" w:rsidRPr="003847F1" w:rsidRDefault="00133821" w:rsidP="00133821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kontúrkiemelés</w:t>
      </w:r>
    </w:p>
    <w:p w:rsidR="000239E8" w:rsidRPr="003847F1" w:rsidRDefault="000239E8" w:rsidP="000239E8">
      <w:pPr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/>
          <w:bCs/>
          <w:i/>
        </w:rPr>
      </w:pPr>
      <w:r w:rsidRPr="003847F1">
        <w:rPr>
          <w:rFonts w:ascii="Georgia" w:hAnsi="Georgia" w:cs="Tahoma"/>
          <w:bCs/>
        </w:rPr>
        <w:t>szilárd robbanóanyagok automatikus detektálása és megjelölése a monitoron (veszélyes tárgy bekeretezése)</w:t>
      </w:r>
    </w:p>
    <w:p w:rsidR="00F7359E" w:rsidRPr="00F7359E" w:rsidRDefault="00F7359E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sz w:val="24"/>
        </w:rPr>
      </w:pPr>
      <w:r w:rsidRPr="00F7359E">
        <w:rPr>
          <w:rFonts w:ascii="Georgia" w:hAnsi="Georgia" w:cs="Tahoma"/>
          <w:b w:val="0"/>
          <w:sz w:val="24"/>
        </w:rPr>
        <w:t>folyékony, aeroszol és gél halmazállapotú robbanóanyagok automatikus felderítése és megjelölése a monitoron, tárgyak átvizsgálása speciális tálcán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sz w:val="24"/>
        </w:rPr>
        <w:t>folyamatos képnagyítás funkció</w:t>
      </w:r>
      <w:r w:rsidR="005B189D">
        <w:rPr>
          <w:rFonts w:ascii="Georgia" w:hAnsi="Georgia" w:cs="Tahoma"/>
          <w:b w:val="0"/>
          <w:sz w:val="24"/>
        </w:rPr>
        <w:t>;</w:t>
      </w:r>
      <w:r w:rsidR="005B189D" w:rsidRPr="005B189D">
        <w:rPr>
          <w:rFonts w:ascii="Georgia" w:hAnsi="Georgia" w:cs="Tahoma"/>
          <w:b w:val="0"/>
          <w:sz w:val="24"/>
        </w:rPr>
        <w:t xml:space="preserve"> </w:t>
      </w:r>
      <w:r w:rsidR="005B189D">
        <w:rPr>
          <w:rFonts w:ascii="Georgia" w:hAnsi="Georgia" w:cs="Tahoma"/>
          <w:b w:val="0"/>
          <w:sz w:val="24"/>
        </w:rPr>
        <w:t xml:space="preserve">legalább </w:t>
      </w:r>
      <w:r w:rsidR="00D6536E">
        <w:rPr>
          <w:rFonts w:ascii="Georgia" w:hAnsi="Georgia" w:cs="Tahoma"/>
          <w:b w:val="0"/>
          <w:sz w:val="24"/>
        </w:rPr>
        <w:t>32</w:t>
      </w:r>
      <w:r w:rsidR="005B189D" w:rsidRPr="003847F1">
        <w:rPr>
          <w:rFonts w:ascii="Georgia" w:hAnsi="Georgia" w:cs="Tahoma"/>
          <w:b w:val="0"/>
          <w:sz w:val="24"/>
        </w:rPr>
        <w:t>-sz</w:t>
      </w:r>
      <w:r w:rsidR="00D6536E">
        <w:rPr>
          <w:rFonts w:ascii="Georgia" w:hAnsi="Georgia" w:cs="Tahoma"/>
          <w:b w:val="0"/>
          <w:sz w:val="24"/>
        </w:rPr>
        <w:t>e</w:t>
      </w:r>
      <w:r w:rsidR="005B189D" w:rsidRPr="003847F1">
        <w:rPr>
          <w:rFonts w:ascii="Georgia" w:hAnsi="Georgia" w:cs="Tahoma"/>
          <w:b w:val="0"/>
          <w:sz w:val="24"/>
        </w:rPr>
        <w:t>r</w:t>
      </w:r>
      <w:r w:rsidR="00D6536E">
        <w:rPr>
          <w:rFonts w:ascii="Georgia" w:hAnsi="Georgia" w:cs="Tahoma"/>
          <w:b w:val="0"/>
          <w:sz w:val="24"/>
        </w:rPr>
        <w:t>e</w:t>
      </w:r>
      <w:r w:rsidR="005B189D" w:rsidRPr="003847F1">
        <w:rPr>
          <w:rFonts w:ascii="Georgia" w:hAnsi="Georgia" w:cs="Tahoma"/>
          <w:b w:val="0"/>
          <w:sz w:val="24"/>
        </w:rPr>
        <w:t>s</w:t>
      </w:r>
    </w:p>
    <w:p w:rsidR="000239E8" w:rsidRPr="003847F1" w:rsidRDefault="000239E8" w:rsidP="000239E8">
      <w:pPr>
        <w:pStyle w:val="Cm"/>
        <w:numPr>
          <w:ilvl w:val="0"/>
          <w:numId w:val="2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tartozék 2 darab 19” színes LCD monitor és 1 darab speciális billentyűzet</w:t>
      </w:r>
      <w:proofErr w:type="gramStart"/>
      <w:r w:rsidR="008925D9">
        <w:rPr>
          <w:rFonts w:ascii="Georgia" w:hAnsi="Georgia" w:cs="Tahoma"/>
          <w:b w:val="0"/>
          <w:bCs w:val="0"/>
          <w:sz w:val="24"/>
        </w:rPr>
        <w:t>,</w:t>
      </w:r>
      <w:r w:rsidRPr="003847F1">
        <w:rPr>
          <w:rFonts w:ascii="Georgia" w:hAnsi="Georgia" w:cs="Tahoma"/>
          <w:b w:val="0"/>
          <w:bCs w:val="0"/>
          <w:sz w:val="24"/>
        </w:rPr>
        <w:t xml:space="preserve"> </w:t>
      </w:r>
      <w:r w:rsidR="008925D9">
        <w:rPr>
          <w:rFonts w:ascii="Georgia" w:hAnsi="Georgia" w:cs="Tahoma"/>
          <w:b w:val="0"/>
          <w:bCs w:val="0"/>
          <w:sz w:val="24"/>
        </w:rPr>
        <w:t xml:space="preserve">           </w:t>
      </w:r>
      <w:r w:rsidR="008925D9" w:rsidRPr="003847F1">
        <w:rPr>
          <w:rFonts w:ascii="Georgia" w:hAnsi="Georgia" w:cs="Tahoma"/>
          <w:b w:val="0"/>
          <w:bCs w:val="0"/>
          <w:sz w:val="24"/>
        </w:rPr>
        <w:t>5</w:t>
      </w:r>
      <w:proofErr w:type="gramEnd"/>
      <w:r w:rsidR="008925D9" w:rsidRPr="003847F1">
        <w:rPr>
          <w:rFonts w:ascii="Georgia" w:hAnsi="Georgia" w:cs="Tahoma"/>
          <w:b w:val="0"/>
          <w:bCs w:val="0"/>
          <w:sz w:val="24"/>
        </w:rPr>
        <w:t xml:space="preserve"> darab folyadékvizsgálathoz szükséges műanyag tálca gépenként</w:t>
      </w:r>
      <w:r w:rsidR="00704A2F">
        <w:rPr>
          <w:rFonts w:ascii="Georgia" w:hAnsi="Georgia" w:cs="Tahoma"/>
          <w:b w:val="0"/>
          <w:bCs w:val="0"/>
          <w:sz w:val="24"/>
        </w:rPr>
        <w:t>.</w:t>
      </w:r>
      <w:r w:rsidR="008925D9" w:rsidRPr="003847F1">
        <w:rPr>
          <w:rFonts w:ascii="Georgia" w:hAnsi="Georgia" w:cs="Tahoma"/>
          <w:b w:val="0"/>
          <w:bCs w:val="0"/>
          <w:sz w:val="24"/>
        </w:rPr>
        <w:t xml:space="preserve"> </w:t>
      </w:r>
    </w:p>
    <w:p w:rsidR="000239E8" w:rsidRPr="003847F1" w:rsidRDefault="000239E8" w:rsidP="00704A2F">
      <w:pPr>
        <w:pStyle w:val="Cm"/>
        <w:ind w:left="720"/>
        <w:jc w:val="both"/>
        <w:rPr>
          <w:rFonts w:ascii="Georgia" w:hAnsi="Georgia" w:cs="Tahoma"/>
          <w:b w:val="0"/>
          <w:bCs w:val="0"/>
          <w:sz w:val="24"/>
        </w:rPr>
      </w:pPr>
    </w:p>
    <w:p w:rsidR="000239E8" w:rsidRDefault="000239E8" w:rsidP="005D181F">
      <w:pPr>
        <w:pStyle w:val="Nincstrkz"/>
      </w:pPr>
    </w:p>
    <w:p w:rsidR="000239E8" w:rsidRDefault="000239E8" w:rsidP="005D181F">
      <w:pPr>
        <w:pStyle w:val="Nincstrkz"/>
      </w:pPr>
      <w:r>
        <w:t>Egyéb követelmények: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valós idejű képtovábbítás</w:t>
      </w:r>
      <w:r w:rsidR="00734316">
        <w:rPr>
          <w:rFonts w:ascii="Georgia" w:hAnsi="Georgia" w:cs="Tahoma"/>
          <w:b w:val="0"/>
          <w:bCs w:val="0"/>
          <w:sz w:val="24"/>
        </w:rPr>
        <w:t xml:space="preserve"> utólagos lehetősége</w:t>
      </w:r>
      <w:r w:rsidRPr="003847F1">
        <w:rPr>
          <w:rFonts w:ascii="Georgia" w:hAnsi="Georgia" w:cs="Tahoma"/>
          <w:b w:val="0"/>
          <w:bCs w:val="0"/>
          <w:sz w:val="24"/>
        </w:rPr>
        <w:t xml:space="preserve"> külső számítógépre, szerverre vagy megfigyelő monitorra (a külső eszközöket Ajánlatkérő biztosítja)</w:t>
      </w:r>
    </w:p>
    <w:p w:rsidR="000239E8" w:rsidRPr="003847F1" w:rsidRDefault="00A546E2" w:rsidP="000239E8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 xml:space="preserve">képarchiválás funkció </w:t>
      </w:r>
      <w:r w:rsidR="000239E8" w:rsidRPr="003847F1">
        <w:rPr>
          <w:rFonts w:ascii="Georgia" w:hAnsi="Georgia" w:cs="Tahoma"/>
        </w:rPr>
        <w:t xml:space="preserve">röntgenkép tárolására: az átvilágított csomagok röntgenképeit a központi </w:t>
      </w:r>
      <w:r>
        <w:rPr>
          <w:rFonts w:ascii="Georgia" w:hAnsi="Georgia" w:cs="Tahoma"/>
        </w:rPr>
        <w:t>vezérlőegység merevlemezén lehet</w:t>
      </w:r>
      <w:r w:rsidR="00704A2F">
        <w:rPr>
          <w:rFonts w:ascii="Georgia" w:hAnsi="Georgia" w:cs="Tahoma"/>
        </w:rPr>
        <w:t xml:space="preserve"> </w:t>
      </w:r>
      <w:r w:rsidR="000239E8" w:rsidRPr="003847F1">
        <w:rPr>
          <w:rFonts w:ascii="Georgia" w:hAnsi="Georgia" w:cs="Tahoma"/>
        </w:rPr>
        <w:t>tárolni</w:t>
      </w:r>
      <w:proofErr w:type="gramStart"/>
      <w:r w:rsidR="005B189D">
        <w:rPr>
          <w:rFonts w:ascii="Georgia" w:hAnsi="Georgia" w:cs="Tahoma"/>
        </w:rPr>
        <w:t>;</w:t>
      </w:r>
      <w:r>
        <w:rPr>
          <w:rFonts w:ascii="Georgia" w:hAnsi="Georgia" w:cs="Tahoma"/>
        </w:rPr>
        <w:t>követelmény</w:t>
      </w:r>
      <w:proofErr w:type="gramEnd"/>
      <w:r>
        <w:rPr>
          <w:rFonts w:ascii="Georgia" w:hAnsi="Georgia" w:cs="Tahoma"/>
        </w:rPr>
        <w:t xml:space="preserve">: </w:t>
      </w:r>
      <w:r w:rsidR="005B189D">
        <w:rPr>
          <w:rFonts w:ascii="Georgia" w:hAnsi="Georgia" w:cs="Tahoma"/>
        </w:rPr>
        <w:t xml:space="preserve"> legalább 8</w:t>
      </w:r>
      <w:r w:rsidR="005B189D" w:rsidRPr="003847F1">
        <w:rPr>
          <w:rFonts w:ascii="Georgia" w:hAnsi="Georgia" w:cs="Tahoma"/>
        </w:rPr>
        <w:t>0.000 röntgenkép tárolás</w:t>
      </w:r>
      <w:r w:rsidR="005B189D">
        <w:rPr>
          <w:rFonts w:ascii="Georgia" w:hAnsi="Georgia" w:cs="Tahoma"/>
        </w:rPr>
        <w:t>a</w:t>
      </w:r>
      <w:r w:rsidR="000239E8" w:rsidRPr="003847F1">
        <w:rPr>
          <w:rFonts w:ascii="Georgia" w:hAnsi="Georgia" w:cs="Tahoma"/>
        </w:rPr>
        <w:t xml:space="preserve"> 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sz w:val="24"/>
        </w:rPr>
        <w:t xml:space="preserve">a rendszer utólag bővíthető </w:t>
      </w:r>
      <w:r w:rsidR="005B189D">
        <w:rPr>
          <w:rFonts w:ascii="Georgia" w:hAnsi="Georgia" w:cs="Tahoma"/>
          <w:b w:val="0"/>
          <w:sz w:val="24"/>
        </w:rPr>
        <w:t>legyen</w:t>
      </w:r>
      <w:r w:rsidRPr="003847F1">
        <w:rPr>
          <w:rFonts w:ascii="Georgia" w:hAnsi="Georgia" w:cs="Tahoma"/>
          <w:b w:val="0"/>
          <w:sz w:val="24"/>
        </w:rPr>
        <w:t xml:space="preserve"> kezelői éberségfenntartó és ellenőrző rendszerrel, oktató és gyakorló szoftverrel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fekete-fehér kép (B/W), színes kép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magas és alacsony energiájú átvilágítás 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negatív kép </w:t>
      </w:r>
      <w:r w:rsidR="00704A2F">
        <w:rPr>
          <w:rFonts w:ascii="Georgia" w:hAnsi="Georgia" w:cs="Tahoma"/>
          <w:b w:val="0"/>
          <w:bCs w:val="0"/>
          <w:sz w:val="24"/>
        </w:rPr>
        <w:t>előállítási lehetőség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 xml:space="preserve">elnyelési tartomány változtatása különböző elnyelési hányaddal rendelkező tárgyak kiszűrésére </w:t>
      </w:r>
    </w:p>
    <w:p w:rsidR="005D066A" w:rsidRDefault="000239E8" w:rsidP="000239E8">
      <w:pPr>
        <w:pStyle w:val="Cm"/>
        <w:numPr>
          <w:ilvl w:val="0"/>
          <w:numId w:val="3"/>
        </w:numPr>
        <w:jc w:val="both"/>
        <w:rPr>
          <w:rFonts w:ascii="Georgia" w:hAnsi="Georgia" w:cs="Tahoma"/>
          <w:b w:val="0"/>
          <w:bCs w:val="0"/>
          <w:sz w:val="24"/>
        </w:rPr>
      </w:pPr>
      <w:r w:rsidRPr="005D066A">
        <w:rPr>
          <w:rFonts w:ascii="Georgia" w:hAnsi="Georgia" w:cs="Tahoma"/>
          <w:b w:val="0"/>
          <w:bCs w:val="0"/>
          <w:sz w:val="24"/>
        </w:rPr>
        <w:t xml:space="preserve">anyagfajták (csoportok) elkülönítése különböző színmegjelenítéssel </w:t>
      </w:r>
    </w:p>
    <w:p w:rsidR="000239E8" w:rsidRPr="005D066A" w:rsidRDefault="000239E8" w:rsidP="000239E8">
      <w:pPr>
        <w:pStyle w:val="Cm"/>
        <w:numPr>
          <w:ilvl w:val="0"/>
          <w:numId w:val="3"/>
        </w:numPr>
        <w:jc w:val="both"/>
        <w:rPr>
          <w:rFonts w:ascii="Georgia" w:hAnsi="Georgia" w:cs="Tahoma"/>
          <w:b w:val="0"/>
          <w:bCs w:val="0"/>
          <w:sz w:val="24"/>
        </w:rPr>
      </w:pPr>
      <w:r w:rsidRPr="005D066A">
        <w:rPr>
          <w:rFonts w:ascii="Georgia" w:hAnsi="Georgia" w:cs="Tahoma"/>
          <w:b w:val="0"/>
          <w:bCs w:val="0"/>
          <w:sz w:val="24"/>
        </w:rPr>
        <w:t xml:space="preserve">szerves és szervetlen anyagok megkülönböztetése, 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előző röntgenképek, képrészletek visszahívása további ellenőrzés céljából a csomag ismételt átvilágítása nélkül</w:t>
      </w:r>
    </w:p>
    <w:p w:rsidR="000239E8" w:rsidRPr="003847F1" w:rsidRDefault="000239E8" w:rsidP="000239E8">
      <w:pPr>
        <w:pStyle w:val="Cm"/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  <w:b w:val="0"/>
          <w:bCs w:val="0"/>
          <w:sz w:val="24"/>
        </w:rPr>
      </w:pPr>
      <w:r w:rsidRPr="003847F1">
        <w:rPr>
          <w:rFonts w:ascii="Georgia" w:hAnsi="Georgia" w:cs="Tahoma"/>
          <w:b w:val="0"/>
          <w:bCs w:val="0"/>
          <w:sz w:val="24"/>
        </w:rPr>
        <w:t>magyar nyelvű menürendszer</w:t>
      </w:r>
      <w:r w:rsidR="00704A2F">
        <w:rPr>
          <w:rFonts w:ascii="Georgia" w:hAnsi="Georgia" w:cs="Tahoma"/>
          <w:b w:val="0"/>
          <w:bCs w:val="0"/>
          <w:sz w:val="24"/>
        </w:rPr>
        <w:t>.</w:t>
      </w:r>
    </w:p>
    <w:p w:rsidR="00D6536E" w:rsidRDefault="00D6536E" w:rsidP="005D181F">
      <w:pPr>
        <w:pStyle w:val="Nincstrkz"/>
      </w:pPr>
    </w:p>
    <w:p w:rsidR="000239E8" w:rsidRDefault="000239E8" w:rsidP="005D181F">
      <w:pPr>
        <w:pStyle w:val="Nincstrkz"/>
      </w:pPr>
      <w:r>
        <w:t>Általános követelmények:</w:t>
      </w:r>
    </w:p>
    <w:p w:rsidR="000239E8" w:rsidRPr="003847F1" w:rsidRDefault="000239E8" w:rsidP="000239E8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  <w:color w:val="000000"/>
        </w:rPr>
        <w:t>megfelel</w:t>
      </w:r>
      <w:r w:rsidR="00D6536E">
        <w:rPr>
          <w:rFonts w:ascii="Georgia" w:hAnsi="Georgia" w:cs="Tahoma"/>
          <w:color w:val="000000"/>
        </w:rPr>
        <w:t>jen</w:t>
      </w:r>
      <w:r w:rsidRPr="003847F1">
        <w:rPr>
          <w:rFonts w:ascii="Georgia" w:hAnsi="Georgia" w:cs="Tahoma"/>
          <w:color w:val="000000"/>
        </w:rPr>
        <w:t xml:space="preserve"> a Magyarországon érvényes jogszabályokban előírt feltételeknek</w:t>
      </w:r>
    </w:p>
    <w:p w:rsidR="000239E8" w:rsidRPr="003847F1" w:rsidRDefault="000239E8" w:rsidP="000239E8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  <w:color w:val="000000"/>
        </w:rPr>
        <w:t>CE megfelelőség (a gyártó EK megfelelőségi nyilatkozat</w:t>
      </w:r>
      <w:r w:rsidR="00D6536E">
        <w:rPr>
          <w:rFonts w:ascii="Georgia" w:hAnsi="Georgia" w:cs="Tahoma"/>
          <w:color w:val="000000"/>
        </w:rPr>
        <w:t>a</w:t>
      </w:r>
      <w:r w:rsidRPr="003847F1">
        <w:rPr>
          <w:rFonts w:ascii="Georgia" w:hAnsi="Georgia" w:cs="Tahoma"/>
          <w:color w:val="000000"/>
        </w:rPr>
        <w:t>)</w:t>
      </w:r>
    </w:p>
    <w:p w:rsidR="000239E8" w:rsidRPr="003847F1" w:rsidRDefault="000239E8" w:rsidP="000239E8">
      <w:pPr>
        <w:numPr>
          <w:ilvl w:val="0"/>
          <w:numId w:val="3"/>
        </w:numPr>
        <w:tabs>
          <w:tab w:val="num" w:pos="567"/>
        </w:tabs>
        <w:jc w:val="both"/>
        <w:rPr>
          <w:rFonts w:ascii="Georgia" w:hAnsi="Georgia" w:cs="Tahoma"/>
        </w:rPr>
      </w:pPr>
      <w:r w:rsidRPr="003847F1">
        <w:rPr>
          <w:rFonts w:ascii="Georgia" w:hAnsi="Georgia" w:cs="Tahoma"/>
        </w:rPr>
        <w:t>rendelkez</w:t>
      </w:r>
      <w:r w:rsidR="00D6536E">
        <w:rPr>
          <w:rFonts w:ascii="Georgia" w:hAnsi="Georgia" w:cs="Tahoma"/>
        </w:rPr>
        <w:t>zen</w:t>
      </w:r>
      <w:r w:rsidRPr="003847F1">
        <w:rPr>
          <w:rFonts w:ascii="Georgia" w:hAnsi="Georgia" w:cs="Tahoma"/>
        </w:rPr>
        <w:t xml:space="preserve"> OSSKI sugárvédelmi szakvéleménnyel </w:t>
      </w:r>
    </w:p>
    <w:p w:rsidR="000239E8" w:rsidRPr="003847F1" w:rsidRDefault="00704A2F" w:rsidP="000239E8">
      <w:pPr>
        <w:pStyle w:val="Szvegtrzs2"/>
        <w:numPr>
          <w:ilvl w:val="0"/>
          <w:numId w:val="3"/>
        </w:numPr>
        <w:spacing w:after="60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>a</w:t>
      </w:r>
      <w:r w:rsidR="000239E8" w:rsidRPr="003847F1">
        <w:rPr>
          <w:rFonts w:ascii="Georgia" w:hAnsi="Georgia" w:cs="Tahoma"/>
        </w:rPr>
        <w:t>z ajánlott csomagvizsgáló röntgenberendezés telepítését, üzembe helyezését, karbantartását, javítását, kezelői oktatását saját – a gyártó által folyamatosan képzett – szakemberek végezhetik</w:t>
      </w:r>
    </w:p>
    <w:p w:rsidR="00704A2F" w:rsidRPr="00704A2F" w:rsidRDefault="00704A2F" w:rsidP="00EC0F8F">
      <w:pPr>
        <w:pStyle w:val="Default"/>
        <w:numPr>
          <w:ilvl w:val="0"/>
          <w:numId w:val="3"/>
        </w:numPr>
        <w:spacing w:after="60"/>
        <w:jc w:val="both"/>
        <w:rPr>
          <w:rFonts w:ascii="Georgia" w:hAnsi="Georgia"/>
          <w:bCs/>
        </w:rPr>
      </w:pPr>
      <w:r>
        <w:rPr>
          <w:rFonts w:ascii="Georgia" w:hAnsi="Georgia"/>
        </w:rPr>
        <w:t>a</w:t>
      </w:r>
      <w:r w:rsidR="00DB7794">
        <w:rPr>
          <w:rFonts w:ascii="Georgia" w:hAnsi="Georgia"/>
        </w:rPr>
        <w:t>z Ajánl</w:t>
      </w:r>
      <w:r w:rsidR="007D5514">
        <w:rPr>
          <w:rFonts w:ascii="Georgia" w:hAnsi="Georgia"/>
        </w:rPr>
        <w:t>a</w:t>
      </w:r>
      <w:r w:rsidR="00DB7794">
        <w:rPr>
          <w:rFonts w:ascii="Georgia" w:hAnsi="Georgia"/>
        </w:rPr>
        <w:t>ttevő</w:t>
      </w:r>
      <w:r w:rsidR="000239E8" w:rsidRPr="00704A2F">
        <w:rPr>
          <w:rFonts w:ascii="Georgia" w:hAnsi="Georgia"/>
        </w:rPr>
        <w:t xml:space="preserve"> rendelkezzen a bővített sugárvédelmi végzettséggel</w:t>
      </w:r>
      <w:r w:rsidRPr="00704A2F">
        <w:rPr>
          <w:rFonts w:ascii="Georgia" w:hAnsi="Georgia"/>
        </w:rPr>
        <w:t xml:space="preserve"> rendelkező szervizmérnökkel</w:t>
      </w:r>
      <w:r w:rsidR="000239E8" w:rsidRPr="00704A2F">
        <w:rPr>
          <w:rFonts w:ascii="Georgia" w:hAnsi="Georgia"/>
        </w:rPr>
        <w:t xml:space="preserve"> és a karbantartás során szükséges sugárzásmérés ellenőrzéséhez szükséges hitelesített sugármérővel</w:t>
      </w:r>
    </w:p>
    <w:p w:rsidR="000239E8" w:rsidRPr="00704A2F" w:rsidRDefault="00704A2F" w:rsidP="00EC0F8F">
      <w:pPr>
        <w:pStyle w:val="Default"/>
        <w:numPr>
          <w:ilvl w:val="0"/>
          <w:numId w:val="3"/>
        </w:numPr>
        <w:spacing w:after="60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a</w:t>
      </w:r>
      <w:r w:rsidR="00DB7794">
        <w:rPr>
          <w:rFonts w:ascii="Georgia" w:hAnsi="Georgia"/>
          <w:bCs/>
        </w:rPr>
        <w:t>z Ajánlattevő</w:t>
      </w:r>
      <w:r w:rsidR="000239E8" w:rsidRPr="00704A2F">
        <w:rPr>
          <w:rFonts w:ascii="Georgia" w:hAnsi="Georgia"/>
          <w:bCs/>
        </w:rPr>
        <w:t xml:space="preserve"> rendelkezzen a csomagvizsgáló röntgenberendezések telepítésével, üzembe helyezésével, szervizelésével, javításával és megszüntetésével kapcsolatos ipari és szolgáltató tevékenységek végzésére feljogosító ÁNTSZ tevékenységi engedéllyel.</w:t>
      </w:r>
    </w:p>
    <w:p w:rsidR="00A17D25" w:rsidRPr="00AB6D29" w:rsidRDefault="00A17D25">
      <w:pPr>
        <w:spacing w:after="200" w:line="276" w:lineRule="auto"/>
        <w:rPr>
          <w:rFonts w:ascii="Georgia" w:eastAsia="Calibri" w:hAnsi="Georgia" w:cs="Helvetica"/>
          <w:lang w:eastAsia="en-US"/>
        </w:rPr>
      </w:pPr>
      <w:r>
        <w:rPr>
          <w:b/>
          <w:color w:val="FF0000"/>
        </w:rPr>
        <w:br w:type="page"/>
      </w:r>
    </w:p>
    <w:p w:rsidR="00A17D25" w:rsidRPr="00A17D25" w:rsidRDefault="00A17D25" w:rsidP="00A17D25">
      <w:pPr>
        <w:spacing w:after="120"/>
        <w:rPr>
          <w:rFonts w:ascii="Georgia" w:hAnsi="Georgia" w:cs="Tahoma"/>
          <w:b/>
        </w:rPr>
      </w:pPr>
      <w:r w:rsidRPr="00A17D25">
        <w:rPr>
          <w:rFonts w:ascii="Georgia" w:hAnsi="Georgia" w:cs="Tahoma"/>
          <w:b/>
        </w:rPr>
        <w:lastRenderedPageBreak/>
        <w:t xml:space="preserve">Kombinált keresőkapu </w:t>
      </w:r>
    </w:p>
    <w:p w:rsidR="00A17D25" w:rsidRDefault="00A17D25" w:rsidP="005D181F">
      <w:pPr>
        <w:pStyle w:val="Nincstrkz"/>
      </w:pPr>
      <w:r>
        <w:t>Méretek:</w:t>
      </w:r>
    </w:p>
    <w:p w:rsidR="00A17D25" w:rsidRPr="005D181F" w:rsidRDefault="00A17D25" w:rsidP="005D181F">
      <w:pPr>
        <w:pStyle w:val="Nincstrkz"/>
        <w:numPr>
          <w:ilvl w:val="0"/>
          <w:numId w:val="1"/>
        </w:numPr>
        <w:rPr>
          <w:b w:val="0"/>
        </w:rPr>
      </w:pPr>
      <w:r w:rsidRPr="005D181F">
        <w:rPr>
          <w:b w:val="0"/>
        </w:rPr>
        <w:t>külső magasság</w:t>
      </w:r>
      <w:r w:rsidR="0068057B" w:rsidRPr="005D181F">
        <w:rPr>
          <w:b w:val="0"/>
        </w:rPr>
        <w:t>: 2255</w:t>
      </w:r>
      <w:r w:rsidRPr="005D181F">
        <w:rPr>
          <w:b w:val="0"/>
        </w:rPr>
        <w:t xml:space="preserve"> </w:t>
      </w:r>
      <w:r w:rsidR="0068057B" w:rsidRPr="005D181F">
        <w:rPr>
          <w:b w:val="0"/>
        </w:rPr>
        <w:t xml:space="preserve">mm; </w:t>
      </w:r>
      <w:r w:rsidRPr="005D181F">
        <w:rPr>
          <w:b w:val="0"/>
        </w:rPr>
        <w:t>legfeljebb 2300 mm,</w:t>
      </w:r>
    </w:p>
    <w:p w:rsidR="00A17D25" w:rsidRPr="005D181F" w:rsidRDefault="00A17D25" w:rsidP="005D181F">
      <w:pPr>
        <w:pStyle w:val="Nincstrkz"/>
        <w:numPr>
          <w:ilvl w:val="0"/>
          <w:numId w:val="1"/>
        </w:numPr>
        <w:rPr>
          <w:b w:val="0"/>
        </w:rPr>
      </w:pPr>
      <w:r w:rsidRPr="005D181F">
        <w:rPr>
          <w:b w:val="0"/>
        </w:rPr>
        <w:t>belső magasság</w:t>
      </w:r>
      <w:r w:rsidR="0068057B" w:rsidRPr="005D181F">
        <w:rPr>
          <w:b w:val="0"/>
        </w:rPr>
        <w:t>: 2035 mm;</w:t>
      </w:r>
      <w:r w:rsidRPr="005D181F">
        <w:rPr>
          <w:b w:val="0"/>
        </w:rPr>
        <w:t xml:space="preserve"> minimum 2000 mm,</w:t>
      </w:r>
    </w:p>
    <w:p w:rsidR="00A17D25" w:rsidRPr="005D181F" w:rsidRDefault="00A17D25" w:rsidP="005D181F">
      <w:pPr>
        <w:pStyle w:val="Nincstrkz"/>
        <w:numPr>
          <w:ilvl w:val="0"/>
          <w:numId w:val="1"/>
        </w:numPr>
        <w:rPr>
          <w:b w:val="0"/>
        </w:rPr>
      </w:pPr>
      <w:r w:rsidRPr="005D181F">
        <w:rPr>
          <w:b w:val="0"/>
        </w:rPr>
        <w:t>külső szélesség</w:t>
      </w:r>
      <w:r w:rsidR="0068057B" w:rsidRPr="005D181F">
        <w:rPr>
          <w:b w:val="0"/>
        </w:rPr>
        <w:t>: 1077 mm;</w:t>
      </w:r>
      <w:r w:rsidRPr="005D181F">
        <w:rPr>
          <w:b w:val="0"/>
        </w:rPr>
        <w:t xml:space="preserve"> legfeljebb 1100 mm,</w:t>
      </w:r>
    </w:p>
    <w:p w:rsidR="00A17D25" w:rsidRPr="005D181F" w:rsidRDefault="00A17D25" w:rsidP="005D181F">
      <w:pPr>
        <w:pStyle w:val="Nincstrkz"/>
        <w:numPr>
          <w:ilvl w:val="0"/>
          <w:numId w:val="1"/>
        </w:numPr>
        <w:rPr>
          <w:b w:val="0"/>
        </w:rPr>
      </w:pPr>
      <w:r w:rsidRPr="005D181F">
        <w:rPr>
          <w:b w:val="0"/>
        </w:rPr>
        <w:t>belső szélesség</w:t>
      </w:r>
      <w:r w:rsidR="0068057B" w:rsidRPr="005D181F">
        <w:rPr>
          <w:b w:val="0"/>
        </w:rPr>
        <w:t>: 720 mm;</w:t>
      </w:r>
      <w:r w:rsidRPr="005D181F">
        <w:rPr>
          <w:b w:val="0"/>
        </w:rPr>
        <w:t xml:space="preserve"> minimum 700 mm,</w:t>
      </w:r>
    </w:p>
    <w:p w:rsidR="00A17D25" w:rsidRPr="005D181F" w:rsidRDefault="00A17D25" w:rsidP="005D181F">
      <w:pPr>
        <w:pStyle w:val="Nincstrkz"/>
        <w:numPr>
          <w:ilvl w:val="0"/>
          <w:numId w:val="1"/>
        </w:numPr>
        <w:rPr>
          <w:b w:val="0"/>
        </w:rPr>
      </w:pPr>
      <w:r w:rsidRPr="005D181F">
        <w:rPr>
          <w:b w:val="0"/>
        </w:rPr>
        <w:t>a talppont mélysége (az áthaladás irányával párhuzamos kiterjedés) 50 cm-es magasságig legfeljebb 450 mm</w:t>
      </w:r>
    </w:p>
    <w:p w:rsidR="00A17D25" w:rsidRDefault="00A17D25" w:rsidP="005D181F">
      <w:pPr>
        <w:pStyle w:val="Nincstrkz"/>
      </w:pPr>
    </w:p>
    <w:p w:rsidR="00A17D25" w:rsidRDefault="00A17D25" w:rsidP="005D181F">
      <w:pPr>
        <w:pStyle w:val="Nincstrkz"/>
      </w:pPr>
      <w:r>
        <w:t>Általános képességek: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nagy pontosságú kétirányú áthaladás érzékelő rendszer (fotocella),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az áthaladási irány, valamint a fényjelzés iránya változtatható legyen,</w:t>
      </w:r>
    </w:p>
    <w:p w:rsidR="00A17D25" w:rsidRPr="005D181F" w:rsidRDefault="00A77BBF" w:rsidP="005D181F">
      <w:pPr>
        <w:pStyle w:val="Nincstrkz"/>
        <w:numPr>
          <w:ilvl w:val="0"/>
          <w:numId w:val="2"/>
        </w:numPr>
        <w:rPr>
          <w:b w:val="0"/>
        </w:rPr>
      </w:pPr>
      <w:r>
        <w:rPr>
          <w:b w:val="0"/>
        </w:rPr>
        <w:t>autó</w:t>
      </w:r>
      <w:r w:rsidR="00A17D25" w:rsidRPr="005D181F">
        <w:rPr>
          <w:b w:val="0"/>
        </w:rPr>
        <w:t>diagnosztikai rendszer szöveges hibaüzenet jelzéssel,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fémtárgyak és radioaktív anyagok együttes, egyidejű érzékelése elkülönített színű fény- és karakter kijelzéssel, de azonos kijelzőn, folyamatos áthaladás mellett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áthaladási adatok automatikus statisztikai összesítése (áthaladó személyek száma, fém riasztás, izotóp riasztás)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véletlen kiválasztású riasztás funkció (random alarm)</w:t>
      </w:r>
    </w:p>
    <w:p w:rsidR="006B7C6F" w:rsidRPr="005D181F" w:rsidRDefault="006B7C6F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Legyen alkalmas a</w:t>
      </w:r>
      <w:r w:rsidR="00AD0EE5">
        <w:rPr>
          <w:b w:val="0"/>
        </w:rPr>
        <w:t xml:space="preserve">z </w:t>
      </w:r>
      <w:r w:rsidR="00AD0EE5" w:rsidRPr="003847F1">
        <w:rPr>
          <w:rFonts w:cs="Tahoma"/>
          <w:b w:val="0"/>
        </w:rPr>
        <w:t>Ajánlatkérő</w:t>
      </w:r>
      <w:r w:rsidRPr="005D181F">
        <w:rPr>
          <w:b w:val="0"/>
        </w:rPr>
        <w:t xml:space="preserve"> meglévő keresőkapukhoz illeszkedő APSiM3Plus Web –server felületen hálózatos működésre</w:t>
      </w:r>
      <w:r w:rsidR="00704A2F">
        <w:rPr>
          <w:b w:val="0"/>
        </w:rPr>
        <w:t>.</w:t>
      </w:r>
    </w:p>
    <w:p w:rsidR="00A17D25" w:rsidRDefault="00A17D25" w:rsidP="005D181F">
      <w:pPr>
        <w:pStyle w:val="Nincstrkz"/>
      </w:pPr>
    </w:p>
    <w:p w:rsidR="00A17D25" w:rsidRDefault="00A17D25" w:rsidP="005D181F">
      <w:pPr>
        <w:pStyle w:val="Nincstrkz"/>
      </w:pPr>
      <w:r>
        <w:t>Fémdetektálási elvárások: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teljes keresztmetszeten holttér</w:t>
      </w:r>
      <w:r w:rsidR="00704A2F">
        <w:rPr>
          <w:b w:val="0"/>
        </w:rPr>
        <w:t>-</w:t>
      </w:r>
      <w:r w:rsidRPr="005D181F">
        <w:rPr>
          <w:b w:val="0"/>
        </w:rPr>
        <w:t>mentes fémdetektálás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  <w:strike/>
        </w:rPr>
      </w:pPr>
      <w:r w:rsidRPr="005D181F">
        <w:rPr>
          <w:b w:val="0"/>
        </w:rPr>
        <w:t>a detektált fémtárgy pontos elhelyezkedésének kijelzése fényjelzéssel mind bemeneti, mind kimeneti oldalon, teljes keresztmetszetben legalább 60 zónában, melyre szélességben legalább 3 oszlop, magasságban legalább 20 sor bontásban legyen képes</w:t>
      </w:r>
      <w:r w:rsidRPr="005D181F">
        <w:rPr>
          <w:b w:val="0"/>
          <w:strike/>
        </w:rPr>
        <w:t xml:space="preserve"> 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mágnesezhető és nem mágnesezhető fémek megjelenítése,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érzékenység állítás minimum 80 lépcsőben</w:t>
      </w:r>
    </w:p>
    <w:p w:rsidR="00A17D25" w:rsidRPr="005D181F" w:rsidRDefault="00704A2F" w:rsidP="005D181F">
      <w:pPr>
        <w:pStyle w:val="Nincstrkz"/>
        <w:numPr>
          <w:ilvl w:val="0"/>
          <w:numId w:val="2"/>
        </w:numPr>
        <w:rPr>
          <w:b w:val="0"/>
        </w:rPr>
      </w:pPr>
      <w:r>
        <w:rPr>
          <w:b w:val="0"/>
        </w:rPr>
        <w:t>l</w:t>
      </w:r>
      <w:r w:rsidR="00A17D25" w:rsidRPr="005D181F">
        <w:rPr>
          <w:b w:val="0"/>
        </w:rPr>
        <w:t>egyen képes 1 db 100 forintos pénzérme észlelésére</w:t>
      </w:r>
      <w:r>
        <w:rPr>
          <w:b w:val="0"/>
        </w:rPr>
        <w:t>.</w:t>
      </w:r>
    </w:p>
    <w:p w:rsidR="00AB6D29" w:rsidRDefault="00AB6D29">
      <w:pPr>
        <w:spacing w:after="200" w:line="276" w:lineRule="auto"/>
        <w:rPr>
          <w:rFonts w:ascii="Georgia" w:eastAsia="Calibri" w:hAnsi="Georgia" w:cs="Helvetica"/>
          <w:b/>
          <w:lang w:eastAsia="en-US"/>
        </w:rPr>
      </w:pPr>
      <w:r>
        <w:br w:type="page"/>
      </w:r>
    </w:p>
    <w:p w:rsidR="00A17D25" w:rsidRDefault="00A17D25" w:rsidP="005D181F">
      <w:pPr>
        <w:pStyle w:val="Nincstrkz"/>
      </w:pPr>
    </w:p>
    <w:p w:rsidR="00A17D25" w:rsidRDefault="00A17D25" w:rsidP="005D181F">
      <w:pPr>
        <w:pStyle w:val="Nincstrkz"/>
      </w:pPr>
      <w:r>
        <w:t>Radioaktív izotóp detektálási elvárások: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>teljes keresztmetszeten holttér</w:t>
      </w:r>
      <w:r w:rsidR="00704A2F">
        <w:rPr>
          <w:b w:val="0"/>
        </w:rPr>
        <w:t>-</w:t>
      </w:r>
      <w:r w:rsidRPr="005D181F">
        <w:rPr>
          <w:b w:val="0"/>
        </w:rPr>
        <w:t>mentes radioaktív izotóp detektálási képesség a gamma tartományban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 xml:space="preserve">a detektált radioaktív izotóp pontos elhelyezkedésének kijelzése fényjelzéssel mind bemeneti, mind kimeneti oldalon, teljes keresztmetszetben legalább 3 zónában </w:t>
      </w:r>
    </w:p>
    <w:p w:rsidR="00A17D25" w:rsidRPr="005D181F" w:rsidRDefault="00A17D25" w:rsidP="005D181F">
      <w:pPr>
        <w:pStyle w:val="Nincstrkz"/>
        <w:numPr>
          <w:ilvl w:val="0"/>
          <w:numId w:val="2"/>
        </w:numPr>
        <w:rPr>
          <w:b w:val="0"/>
        </w:rPr>
      </w:pPr>
      <w:r w:rsidRPr="005D181F">
        <w:rPr>
          <w:b w:val="0"/>
        </w:rPr>
        <w:t xml:space="preserve">a berendezésen legyen képes ionizáló sugárzásra adott riasztás esetén, – akár külön vizsgálattal – a sugárzó anyag csoportba sorolására és ennek az információnak lokális kijelzésére. Csoportba sorolás alatt értendő a „18 F”, a „67 </w:t>
      </w:r>
      <w:proofErr w:type="spellStart"/>
      <w:r w:rsidRPr="005D181F">
        <w:rPr>
          <w:b w:val="0"/>
        </w:rPr>
        <w:t>Ga</w:t>
      </w:r>
      <w:proofErr w:type="spellEnd"/>
      <w:r w:rsidRPr="005D181F">
        <w:rPr>
          <w:b w:val="0"/>
        </w:rPr>
        <w:t xml:space="preserve">”, a „99m TC”, a „103 </w:t>
      </w:r>
      <w:proofErr w:type="spellStart"/>
      <w:r w:rsidRPr="005D181F">
        <w:rPr>
          <w:b w:val="0"/>
        </w:rPr>
        <w:t>Pd</w:t>
      </w:r>
      <w:proofErr w:type="spellEnd"/>
      <w:r w:rsidRPr="005D181F">
        <w:rPr>
          <w:b w:val="0"/>
        </w:rPr>
        <w:t xml:space="preserve">”, a „111 </w:t>
      </w:r>
      <w:proofErr w:type="spellStart"/>
      <w:r w:rsidRPr="005D181F">
        <w:rPr>
          <w:b w:val="0"/>
        </w:rPr>
        <w:t>In</w:t>
      </w:r>
      <w:proofErr w:type="spellEnd"/>
      <w:r w:rsidRPr="005D181F">
        <w:rPr>
          <w:b w:val="0"/>
        </w:rPr>
        <w:t xml:space="preserve">”, a „123 I”, a „131 I” és a </w:t>
      </w:r>
      <w:proofErr w:type="gramStart"/>
      <w:r w:rsidRPr="005D181F">
        <w:rPr>
          <w:b w:val="0"/>
        </w:rPr>
        <w:t>„ 201</w:t>
      </w:r>
      <w:proofErr w:type="gramEnd"/>
      <w:r w:rsidRPr="005D181F">
        <w:rPr>
          <w:b w:val="0"/>
        </w:rPr>
        <w:t xml:space="preserve"> Ti” gyógyászati izotópnak míg, a többi sugárzó anyag „egyéb radioaktív anyag”</w:t>
      </w:r>
      <w:proofErr w:type="spellStart"/>
      <w:r w:rsidRPr="005D181F">
        <w:rPr>
          <w:b w:val="0"/>
        </w:rPr>
        <w:t>-nak</w:t>
      </w:r>
      <w:proofErr w:type="spellEnd"/>
      <w:r w:rsidRPr="005D181F">
        <w:rPr>
          <w:b w:val="0"/>
        </w:rPr>
        <w:t xml:space="preserve"> minősítése</w:t>
      </w:r>
    </w:p>
    <w:p w:rsidR="00A17D25" w:rsidRPr="005D181F" w:rsidRDefault="00A17D25" w:rsidP="005D181F">
      <w:pPr>
        <w:pStyle w:val="Nincstrkz"/>
        <w:numPr>
          <w:ilvl w:val="0"/>
          <w:numId w:val="3"/>
        </w:numPr>
        <w:rPr>
          <w:b w:val="0"/>
        </w:rPr>
      </w:pPr>
      <w:r w:rsidRPr="005D181F">
        <w:rPr>
          <w:b w:val="0"/>
        </w:rPr>
        <w:t>a természetes háttérsugárzást figyelembe vevő, érzékenység állítás minimum 80 lépcsőben</w:t>
      </w:r>
    </w:p>
    <w:p w:rsidR="00A17D25" w:rsidRPr="005D181F" w:rsidRDefault="00A17D25" w:rsidP="005D181F">
      <w:pPr>
        <w:pStyle w:val="Nincstrkz"/>
        <w:numPr>
          <w:ilvl w:val="0"/>
          <w:numId w:val="3"/>
        </w:numPr>
        <w:rPr>
          <w:b w:val="0"/>
        </w:rPr>
      </w:pPr>
      <w:r w:rsidRPr="005D181F">
        <w:rPr>
          <w:b w:val="0"/>
        </w:rPr>
        <w:t>a felhasználási helyen telepített berendezés bármely mérési pontján legyen képes az ott mért normál háttérsugárzás kétszeresét elérő gamma sugárzás esetén riasztást adni</w:t>
      </w:r>
      <w:r w:rsidR="00704A2F">
        <w:rPr>
          <w:b w:val="0"/>
        </w:rPr>
        <w:t>.</w:t>
      </w:r>
    </w:p>
    <w:p w:rsidR="00A17D25" w:rsidRDefault="00A17D25" w:rsidP="005D181F">
      <w:pPr>
        <w:pStyle w:val="Nincstrkz"/>
      </w:pPr>
    </w:p>
    <w:p w:rsidR="00A17D25" w:rsidRDefault="00A17D25" w:rsidP="005D181F">
      <w:pPr>
        <w:pStyle w:val="Nincstrkz"/>
      </w:pPr>
      <w:r>
        <w:t>Egyéb követelmények:</w:t>
      </w:r>
    </w:p>
    <w:p w:rsidR="00A17D25" w:rsidRPr="005D181F" w:rsidRDefault="00A17D25" w:rsidP="005D181F">
      <w:pPr>
        <w:pStyle w:val="Nincstrkz"/>
        <w:numPr>
          <w:ilvl w:val="0"/>
          <w:numId w:val="3"/>
        </w:numPr>
        <w:rPr>
          <w:b w:val="0"/>
        </w:rPr>
      </w:pPr>
      <w:r w:rsidRPr="005D181F">
        <w:rPr>
          <w:b w:val="0"/>
        </w:rPr>
        <w:t>230 V hálózati feszültségről való működés</w:t>
      </w:r>
    </w:p>
    <w:p w:rsidR="00A17D25" w:rsidRPr="005D181F" w:rsidRDefault="00A17D25" w:rsidP="005D181F">
      <w:pPr>
        <w:pStyle w:val="Nincstrkz"/>
        <w:numPr>
          <w:ilvl w:val="0"/>
          <w:numId w:val="3"/>
        </w:numPr>
        <w:rPr>
          <w:b w:val="0"/>
        </w:rPr>
      </w:pPr>
      <w:r w:rsidRPr="005D181F">
        <w:rPr>
          <w:b w:val="0"/>
        </w:rPr>
        <w:t>a berendezés külső megjelenése egységes, nem lehet utólagos hozzáépítést elfogadni, a sugárzásmérő detektorok nem látható módon kerüljenek beépítésre</w:t>
      </w:r>
    </w:p>
    <w:p w:rsidR="00A17D25" w:rsidRPr="005D181F" w:rsidRDefault="00A17D25" w:rsidP="005D181F">
      <w:pPr>
        <w:pStyle w:val="Nincstrkz"/>
        <w:numPr>
          <w:ilvl w:val="0"/>
          <w:numId w:val="3"/>
        </w:numPr>
        <w:rPr>
          <w:b w:val="0"/>
        </w:rPr>
      </w:pPr>
      <w:r w:rsidRPr="005D181F">
        <w:rPr>
          <w:b w:val="0"/>
        </w:rPr>
        <w:t>a berendezés teljesítse az EU Standard 3 repülésbiztonsági normát</w:t>
      </w:r>
      <w:r w:rsidR="00704A2F">
        <w:rPr>
          <w:b w:val="0"/>
        </w:rPr>
        <w:t>.</w:t>
      </w:r>
    </w:p>
    <w:p w:rsidR="005B454F" w:rsidRDefault="005B454F">
      <w:pPr>
        <w:spacing w:after="200" w:line="276" w:lineRule="auto"/>
        <w:rPr>
          <w:ins w:id="1" w:author="NADASDY" w:date="2017-12-05T10:37:00Z"/>
          <w:rFonts w:ascii="Georgia" w:eastAsia="Calibri" w:hAnsi="Georgia" w:cs="Helvetica"/>
          <w:b/>
          <w:lang w:eastAsia="en-US"/>
        </w:rPr>
      </w:pPr>
      <w:ins w:id="2" w:author="NADASDY" w:date="2017-12-05T10:37:00Z">
        <w:r>
          <w:br w:type="page"/>
        </w:r>
      </w:ins>
    </w:p>
    <w:p w:rsidR="005B454F" w:rsidRPr="00EE65C7" w:rsidRDefault="005B454F" w:rsidP="005B454F">
      <w:pPr>
        <w:pStyle w:val="Cmsor1"/>
        <w:jc w:val="center"/>
        <w:rPr>
          <w:rFonts w:ascii="Georgia" w:hAnsi="Georgia" w:cs="Arial"/>
          <w:sz w:val="24"/>
          <w:szCs w:val="24"/>
        </w:rPr>
      </w:pPr>
      <w:r w:rsidRPr="00EE65C7">
        <w:rPr>
          <w:rFonts w:ascii="Georgia" w:hAnsi="Georgia" w:cs="Arial"/>
          <w:sz w:val="24"/>
          <w:szCs w:val="24"/>
        </w:rPr>
        <w:lastRenderedPageBreak/>
        <w:t>Röntgenberendezések karbantartása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röntgenrendszerek általánosan 6 havonta igényelnek karbantartást.</w:t>
      </w:r>
      <w:r w:rsidRPr="00EE65C7">
        <w:rPr>
          <w:rFonts w:ascii="Georgia" w:hAnsi="Georgia" w:cs="Arial"/>
        </w:rPr>
        <w:br/>
        <w:t>A berendezések hatékony működésének biztosítása érdekében ajánlott bizonyos alkatrészek, funkciók időszakos ellenőrzése, tisztítása és beállítása.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A karbantartási munkát kizárólag képzett </w:t>
      </w:r>
      <w:proofErr w:type="spellStart"/>
      <w:r w:rsidRPr="00EE65C7">
        <w:rPr>
          <w:rFonts w:ascii="Georgia" w:hAnsi="Georgia" w:cs="Arial"/>
        </w:rPr>
        <w:t>szerviztechnikus</w:t>
      </w:r>
      <w:proofErr w:type="spellEnd"/>
      <w:r w:rsidRPr="00EE65C7">
        <w:rPr>
          <w:rFonts w:ascii="Georgia" w:hAnsi="Georgia" w:cs="Arial"/>
        </w:rPr>
        <w:t xml:space="preserve"> végezheti!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658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Biztonsági vizsgálat, külső sugárzás teszt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 szállítószalag és az ólomfüggöny épségét. Hibás vagy hiányzó csíkok esetén szükséges a szalag/függöny vagy egyes csíkok cseréje.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ólom-árnyékolást mechanikai károsodás tekintetében, majd a felületi szivárgást hitelesített dózismérővel. A mért értékek nem haladhatják meg a nemzetközi szabványértékeket.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 berendezést szállítás közbeni látható károsodás tekintetében, pl. kábel, elektromos modulok.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60" w:hanging="660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Burkolat, feliratok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hibás burkolatot vagy paneleket ki kell cserélni, hogy megakadályozzuk az utasok vagy a kezelők sérülését, elkerüljük a rendszerhez való illetéktelen hozzáférést és megvédjük a berendezést a porosodástól.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60" w:hanging="660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Rendszer tisztítása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rendszer szokásos átfogó tisztítása alkalmával időnként szükséges megtisztítani a szállítószalagot és a monitorburkolatot is.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rendszer teljes burkolatának - beleértve a monitortartót is - gondos tisztítása érdekében kicsavart nedves rongydarab használata ajánlott. Ha szükséges, hozzáadható kevés szappanoldat.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A szállítószalag tisztításához használjon </w:t>
      </w:r>
      <w:proofErr w:type="spellStart"/>
      <w:r w:rsidRPr="00EE65C7">
        <w:rPr>
          <w:rFonts w:ascii="Georgia" w:hAnsi="Georgia" w:cs="Arial"/>
        </w:rPr>
        <w:t>kézmeleg</w:t>
      </w:r>
      <w:proofErr w:type="spellEnd"/>
      <w:r w:rsidRPr="00EE65C7">
        <w:rPr>
          <w:rFonts w:ascii="Georgia" w:hAnsi="Georgia" w:cs="Arial"/>
        </w:rPr>
        <w:t xml:space="preserve"> szappanoldatot. Csak nedves szivacs használható, nehogy víz kerüljön a rendszerbe.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Víz nem kerülhet a rendszerbe!</w:t>
      </w:r>
    </w:p>
    <w:p w:rsidR="005B454F" w:rsidRPr="00EE65C7" w:rsidRDefault="005B454F" w:rsidP="005B454F">
      <w:pPr>
        <w:spacing w:after="120"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 w:line="240" w:lineRule="atLeast"/>
        <w:ind w:left="660" w:hanging="660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Fénykorlátok tisztítása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hibás működés elkerülése céljából szükséges a fénykorlátok rendszeres tisztítása.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Távolítsa el az alagút belsejébe ragasztott csomagcímkéket.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Alkoholos ronggyal tisztítsa meg a </w:t>
      </w:r>
      <w:proofErr w:type="spellStart"/>
      <w:r w:rsidRPr="00EE65C7">
        <w:rPr>
          <w:rFonts w:ascii="Georgia" w:hAnsi="Georgia" w:cs="Arial"/>
        </w:rPr>
        <w:t>fotoelektromos</w:t>
      </w:r>
      <w:proofErr w:type="spellEnd"/>
      <w:r w:rsidRPr="00EE65C7">
        <w:rPr>
          <w:rFonts w:ascii="Georgia" w:hAnsi="Georgia" w:cs="Arial"/>
        </w:rPr>
        <w:t xml:space="preserve"> reléket és a reflektorokat a szemben levő oldalon. A reflektor </w:t>
      </w:r>
      <w:proofErr w:type="spellStart"/>
      <w:r w:rsidRPr="00EE65C7">
        <w:rPr>
          <w:rFonts w:ascii="Georgia" w:hAnsi="Georgia" w:cs="Arial"/>
        </w:rPr>
        <w:t>fotoelektromos</w:t>
      </w:r>
      <w:proofErr w:type="spellEnd"/>
      <w:r w:rsidRPr="00EE65C7">
        <w:rPr>
          <w:rFonts w:ascii="Georgia" w:hAnsi="Georgia" w:cs="Arial"/>
        </w:rPr>
        <w:t xml:space="preserve"> relék nélküli berendezéseknél portalanítsa a megszakítókat az alagút oldalpanelben, állítsa helyre az adó és vevő diódákat egy kis kefe segítségével.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Tesztelje a fénykorlátok működését.</w:t>
      </w:r>
    </w:p>
    <w:p w:rsidR="009E5CE0" w:rsidRPr="00EE65C7" w:rsidRDefault="009E5CE0">
      <w:pPr>
        <w:spacing w:after="200" w:line="276" w:lineRule="auto"/>
        <w:rPr>
          <w:ins w:id="3" w:author="NADASDY" w:date="2017-12-05T11:00:00Z"/>
          <w:rFonts w:ascii="Georgia" w:hAnsi="Georgia" w:cs="Arial"/>
        </w:rPr>
      </w:pPr>
      <w:ins w:id="4" w:author="NADASDY" w:date="2017-12-05T11:00:00Z">
        <w:r w:rsidRPr="00EE65C7">
          <w:rPr>
            <w:rFonts w:ascii="Georgia" w:hAnsi="Georgia" w:cs="Arial"/>
          </w:rPr>
          <w:br w:type="page"/>
        </w:r>
      </w:ins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 w:line="240" w:lineRule="atLeast"/>
        <w:ind w:left="660" w:hanging="660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Vezérlőelemek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vezérlőelemek a következők: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ab/>
        <w:t xml:space="preserve">- kulcskapcsoló, POWER ON nyomógomb, vészleállítók, POWER OFF nyomógomb, méreten-felüli detektor, stb. </w:t>
      </w: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ab/>
        <w:t>- minden nyomógomb és kijelző a billentyűzeten.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Az ellenőrzés kiterjed a vezérlőelemek mechanikai állapotára és azok működésére. Ezek végrehajtása egy normál csomagvizsgáló eljárás során történik a vezérlő elemek működtetésével.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Védőföldelés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Ohm-mérővel a védőföldelést a hálózati csatlakozó és az elosztó között, illetve a kezelőpulthoz, külső burkolathoz csatlakozó kábel földelését.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Tápfeszültség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Az elektromos alkatrészek károsodásának elkerülésére a HI-SCAN rendszerek bemeneti feszültségét és - amennyiben lehetséges - a stabilizátor kimeneti feszültségét rendszeresen mérni kell. Továbbá a tápegységek feszültségét is ellenőrizni és - ha szükséges - állítani kell.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 w:line="240" w:lineRule="atLeast"/>
        <w:ind w:left="658" w:hanging="658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Vészleállítók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összes vészleállító gomb működését. Rendszerbe/hálózatba épített berendezés esetén ellenőrizze az egység kikapcsolhatóságát.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 w:line="240" w:lineRule="atLeast"/>
        <w:ind w:left="658" w:hanging="703"/>
        <w:jc w:val="both"/>
        <w:textAlignment w:val="baseline"/>
        <w:rPr>
          <w:rFonts w:ascii="Georgia" w:hAnsi="Georgia" w:cs="Arial"/>
        </w:rPr>
      </w:pPr>
      <w:proofErr w:type="spellStart"/>
      <w:r w:rsidRPr="00EE65C7">
        <w:rPr>
          <w:rFonts w:ascii="Georgia" w:hAnsi="Georgia" w:cs="Arial"/>
        </w:rPr>
        <w:t>Interlock</w:t>
      </w:r>
      <w:proofErr w:type="spellEnd"/>
      <w:r w:rsidRPr="00EE65C7">
        <w:rPr>
          <w:rFonts w:ascii="Georgia" w:hAnsi="Georgia" w:cs="Arial"/>
        </w:rPr>
        <w:t xml:space="preserve"> rendszer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Kapcsolja ki a gépet. Szakítsa meg az </w:t>
      </w:r>
      <w:proofErr w:type="spellStart"/>
      <w:r w:rsidRPr="00EE65C7">
        <w:rPr>
          <w:rFonts w:ascii="Georgia" w:hAnsi="Georgia" w:cs="Arial"/>
        </w:rPr>
        <w:t>interlockot</w:t>
      </w:r>
      <w:proofErr w:type="spellEnd"/>
      <w:r w:rsidRPr="00EE65C7">
        <w:rPr>
          <w:rFonts w:ascii="Georgia" w:hAnsi="Georgia" w:cs="Arial"/>
        </w:rPr>
        <w:t xml:space="preserve"> az ólom-árnyékolás megfelelő részének eltávolításával.  Kapcsolja be a gépet. Az elosztó VT1-K2 érintkezője nem húzhat be.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Szállítószalag ellenőrzése, tisztítása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szállítószalagon levő szakadások és lyukak szükségessé teszik a szalag cseréjét annak érdekében, hogy a rendszerben vagy a vizsgált tárgyakban károsodás keletkezzen.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Tisztítsa meg a szalagot, ha szükséges.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Levezető szállítószalag ugró görgőjének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levezető szállítószalag ugró görgőjének vertikálisan mozgathatónak kell lenni annak elkerülése érdekében, nehogy véletlenül valakinek a keze beszoruljon a szalag és görgő közé. Soha ne rögzítse a görgőt szorosan a tartójába.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Ki- és bemeneti görgősor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hibás görgők zajt adnak a szállítószalag mozgása közben és túlterhelhetik a motort. A motor csöpögéseit ellenőrizni kell, mert az esetleges olajfolyás bepiszkíthatja a csomagokat.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Távolítsa el a csomagcímkéket és szappanos vízzel tisztítsa meg a görgőket.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összes alkotóelemet.</w:t>
      </w:r>
    </w:p>
    <w:p w:rsidR="009E5CE0" w:rsidRPr="00EE65C7" w:rsidRDefault="009E5CE0">
      <w:pPr>
        <w:spacing w:after="200" w:line="276" w:lineRule="auto"/>
        <w:rPr>
          <w:ins w:id="5" w:author="NADASDY" w:date="2017-12-05T11:00:00Z"/>
          <w:rFonts w:ascii="Georgia" w:hAnsi="Georgia" w:cs="Arial"/>
        </w:rPr>
      </w:pPr>
      <w:ins w:id="6" w:author="NADASDY" w:date="2017-12-05T11:00:00Z">
        <w:r w:rsidRPr="00EE65C7">
          <w:rPr>
            <w:rFonts w:ascii="Georgia" w:hAnsi="Georgia" w:cs="Arial"/>
          </w:rPr>
          <w:br w:type="page"/>
        </w:r>
      </w:ins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Motor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Ellenőrizze a </w:t>
      </w:r>
      <w:proofErr w:type="spellStart"/>
      <w:r w:rsidRPr="00EE65C7">
        <w:rPr>
          <w:rFonts w:ascii="Georgia" w:hAnsi="Georgia" w:cs="Arial"/>
        </w:rPr>
        <w:t>fejdobmotor</w:t>
      </w:r>
      <w:proofErr w:type="spellEnd"/>
      <w:r w:rsidRPr="00EE65C7">
        <w:rPr>
          <w:rFonts w:ascii="Georgia" w:hAnsi="Georgia" w:cs="Arial"/>
        </w:rPr>
        <w:t xml:space="preserve"> feszességét és az olajszivárgást.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Ventilátor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elektronikai egységek hűtését ellátó ventilátorok áramellátását. Tisztítsa vagy cserélje a szűrőt.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Rendszer beállításainak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idő és dátum, illetve a kezelői beállításokat a menüben.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2"/>
        </w:numPr>
        <w:tabs>
          <w:tab w:val="clear" w:pos="1065"/>
        </w:tabs>
        <w:overflowPunct w:val="0"/>
        <w:autoSpaceDE w:val="0"/>
        <w:autoSpaceDN w:val="0"/>
        <w:adjustRightInd w:val="0"/>
        <w:spacing w:after="120"/>
        <w:ind w:left="658" w:hanging="703"/>
        <w:jc w:val="both"/>
        <w:textAlignment w:val="baseline"/>
        <w:rPr>
          <w:rFonts w:ascii="Georgia" w:hAnsi="Georgia" w:cs="Arial"/>
        </w:rPr>
      </w:pPr>
      <w:r w:rsidRPr="00EE65C7">
        <w:rPr>
          <w:rFonts w:ascii="Georgia" w:hAnsi="Georgia" w:cs="Arial"/>
        </w:rPr>
        <w:t>Generátorvezérlő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hardver-konfiguráció leírása alapján ellenőrizze a generátorvezérlőt.</w:t>
      </w: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17. </w:t>
      </w:r>
      <w:r w:rsidRPr="00EE65C7">
        <w:rPr>
          <w:rFonts w:ascii="Georgia" w:hAnsi="Georgia" w:cs="Arial"/>
        </w:rPr>
        <w:tab/>
        <w:t>Röntgensugár eltérés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 röntgensugár irányát.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18.</w:t>
      </w:r>
      <w:r w:rsidRPr="00EE65C7">
        <w:rPr>
          <w:rFonts w:ascii="Georgia" w:hAnsi="Georgia" w:cs="Arial"/>
        </w:rPr>
        <w:tab/>
        <w:t>Érzékelő jel sor és detektormodulok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érzékelő jelet a tesztprogrammal.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19. </w:t>
      </w:r>
      <w:r w:rsidRPr="00EE65C7">
        <w:rPr>
          <w:rFonts w:ascii="Georgia" w:hAnsi="Georgia" w:cs="Arial"/>
        </w:rPr>
        <w:tab/>
        <w:t>Monitor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monitor beállítása előtt a képernyőt speciális üvegtisztítóval meg kell tisztítani. A monitorburkolat lakkozását nem érheti az üvegtisztító.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Ellenőrizze a monitor beállításait </w:t>
      </w:r>
      <w:proofErr w:type="spellStart"/>
      <w:r w:rsidRPr="00EE65C7">
        <w:rPr>
          <w:rFonts w:ascii="Georgia" w:hAnsi="Georgia" w:cs="Arial"/>
        </w:rPr>
        <w:t>Heimann</w:t>
      </w:r>
      <w:proofErr w:type="spellEnd"/>
      <w:r w:rsidRPr="00EE65C7">
        <w:rPr>
          <w:rFonts w:ascii="Georgia" w:hAnsi="Georgia" w:cs="Arial"/>
        </w:rPr>
        <w:t xml:space="preserve"> teszttáska segítségével a Működési kézikönyv szerint.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20.</w:t>
      </w:r>
      <w:r w:rsidRPr="00EE65C7">
        <w:rPr>
          <w:rFonts w:ascii="Georgia" w:hAnsi="Georgia" w:cs="Arial"/>
        </w:rPr>
        <w:tab/>
        <w:t>Számlálók leolvasása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Olvassa le a csomag, rendszerműködési idő, generátorműködési idő és </w:t>
      </w:r>
      <w:proofErr w:type="spellStart"/>
      <w:r w:rsidRPr="00EE65C7">
        <w:rPr>
          <w:rFonts w:ascii="Georgia" w:hAnsi="Georgia" w:cs="Arial"/>
        </w:rPr>
        <w:t>riasztásszámlálót</w:t>
      </w:r>
      <w:proofErr w:type="spellEnd"/>
      <w:r w:rsidRPr="00EE65C7">
        <w:rPr>
          <w:rFonts w:ascii="Georgia" w:hAnsi="Georgia" w:cs="Arial"/>
        </w:rPr>
        <w:t>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21.</w:t>
      </w:r>
      <w:r w:rsidRPr="00EE65C7">
        <w:rPr>
          <w:rFonts w:ascii="Georgia" w:hAnsi="Georgia" w:cs="Arial"/>
        </w:rPr>
        <w:tab/>
        <w:t>Berendezés kalibrálása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Végezze el az alapkalibrálást a Szoftvertelepítés és konfiguráció leírás szerint.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22.</w:t>
      </w:r>
      <w:r w:rsidRPr="00EE65C7">
        <w:rPr>
          <w:rFonts w:ascii="Georgia" w:hAnsi="Georgia" w:cs="Arial"/>
        </w:rPr>
        <w:tab/>
        <w:t>Funkció teszt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 szállítószalag mozgását, röntgensugár jelzőket, a vizsgált tárgy teljes képe megjelent-e a képernyőn, huzal kimutathatóságot, áthatolást acélon, megfelelő színhasználatot, képmegjelenítő és egyéb funkciókat.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spacing w:after="12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23.</w:t>
      </w:r>
      <w:r w:rsidRPr="00EE65C7">
        <w:rPr>
          <w:rFonts w:ascii="Georgia" w:hAnsi="Georgia" w:cs="Arial"/>
        </w:rPr>
        <w:tab/>
        <w:t>Távdiagnosztikai riport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Karbantartás végén készítsen diagnosztikai riportot.</w:t>
      </w:r>
    </w:p>
    <w:p w:rsidR="005B454F" w:rsidRPr="00EE65C7" w:rsidRDefault="005B454F">
      <w:pPr>
        <w:spacing w:after="200" w:line="276" w:lineRule="auto"/>
        <w:rPr>
          <w:rFonts w:ascii="Georgia" w:eastAsia="Calibri" w:hAnsi="Georgia" w:cs="Helvetica"/>
          <w:lang w:eastAsia="en-US"/>
        </w:rPr>
      </w:pPr>
      <w:r w:rsidRPr="00EE65C7">
        <w:rPr>
          <w:rFonts w:ascii="Georgia" w:hAnsi="Georgia"/>
        </w:rPr>
        <w:br w:type="page"/>
      </w:r>
    </w:p>
    <w:p w:rsidR="005B454F" w:rsidRPr="00EE65C7" w:rsidRDefault="005B454F" w:rsidP="005B454F">
      <w:pPr>
        <w:pStyle w:val="Cmsor1"/>
        <w:jc w:val="center"/>
        <w:rPr>
          <w:rFonts w:ascii="Georgia" w:hAnsi="Georgia" w:cs="Arial"/>
          <w:sz w:val="24"/>
          <w:szCs w:val="24"/>
        </w:rPr>
      </w:pPr>
      <w:r w:rsidRPr="00EE65C7">
        <w:rPr>
          <w:rFonts w:ascii="Georgia" w:hAnsi="Georgia" w:cs="Arial"/>
          <w:sz w:val="24"/>
          <w:szCs w:val="24"/>
        </w:rPr>
        <w:lastRenderedPageBreak/>
        <w:t>Gamma detektoros fémdetektor kapuk karbantartása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fémdetektor kapuk általánosan 6 havonta igényelnek karbantartást. A berendezések hatékony működésének biztosítása érdekében ajánlott bizonyos csatlakozók, funkciók a menürendszer időszakos ellenőrzése, karbantartása és beállítása.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A karbantartási munkát kizárólag a gyár által kiképzett </w:t>
      </w:r>
      <w:proofErr w:type="spellStart"/>
      <w:r w:rsidRPr="00EE65C7">
        <w:rPr>
          <w:rFonts w:ascii="Georgia" w:hAnsi="Georgia" w:cs="Arial"/>
        </w:rPr>
        <w:t>szerviztechnikus</w:t>
      </w:r>
      <w:proofErr w:type="spellEnd"/>
      <w:r w:rsidRPr="00EE65C7">
        <w:rPr>
          <w:rFonts w:ascii="Georgia" w:hAnsi="Georgia" w:cs="Arial"/>
        </w:rPr>
        <w:t xml:space="preserve"> vagy szervizmérnök végezheti!</w:t>
      </w:r>
    </w:p>
    <w:p w:rsidR="005B454F" w:rsidRPr="00EE65C7" w:rsidRDefault="005B454F" w:rsidP="005B454F">
      <w:pPr>
        <w:jc w:val="both"/>
        <w:rPr>
          <w:rFonts w:ascii="Georgia" w:hAnsi="Georgia" w:cs="Tahoma"/>
          <w:bCs/>
        </w:rPr>
      </w:pPr>
    </w:p>
    <w:p w:rsidR="005B454F" w:rsidRPr="00EE65C7" w:rsidRDefault="005B454F" w:rsidP="005B454F">
      <w:pPr>
        <w:ind w:left="-1134"/>
        <w:jc w:val="both"/>
        <w:rPr>
          <w:rFonts w:ascii="Georgia" w:hAnsi="Georgia" w:cs="Tahoma"/>
          <w:bCs/>
        </w:rPr>
      </w:pPr>
    </w:p>
    <w:p w:rsidR="005B454F" w:rsidRPr="00EE65C7" w:rsidRDefault="005B454F" w:rsidP="005B454F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658" w:hanging="703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Tápfeszültség ellenőrzése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 tápfeszültség nagyságát digitális multiméterrel vagy az öndiagnosztika futtatásával.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660" w:hanging="66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Burkolat, ellenőrzése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Ellenőrizze az adó-, és a vevőpanel sérülésmentességét. Horpadás, lyuk, idegen tárgy nem lehet a paneleken.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660" w:hanging="66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Csatlakozó rendszer tisztítása:</w:t>
      </w:r>
    </w:p>
    <w:p w:rsidR="005B454F" w:rsidRPr="00EE65C7" w:rsidRDefault="005B454F" w:rsidP="005B454F">
      <w:pPr>
        <w:ind w:left="720"/>
        <w:jc w:val="both"/>
        <w:rPr>
          <w:rFonts w:ascii="Georgia" w:hAnsi="Georgia" w:cs="Arial"/>
        </w:rPr>
      </w:pPr>
      <w:proofErr w:type="gramStart"/>
      <w:r w:rsidRPr="00EE65C7">
        <w:rPr>
          <w:rFonts w:ascii="Georgia" w:hAnsi="Georgia" w:cs="Arial"/>
        </w:rPr>
        <w:t>sűrített</w:t>
      </w:r>
      <w:proofErr w:type="gramEnd"/>
      <w:r w:rsidRPr="00EE65C7">
        <w:rPr>
          <w:rFonts w:ascii="Georgia" w:hAnsi="Georgia" w:cs="Arial"/>
        </w:rPr>
        <w:t xml:space="preserve"> levegős palackkal távolítsa el a port, és egyéb szennyeződést,</w:t>
      </w:r>
    </w:p>
    <w:p w:rsidR="005B454F" w:rsidRPr="00EE65C7" w:rsidRDefault="005B454F" w:rsidP="005B454F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 beltéri változat esetében a felső panel csatlakozókból,</w:t>
      </w:r>
    </w:p>
    <w:p w:rsidR="005B454F" w:rsidRPr="00EE65C7" w:rsidRDefault="005B454F" w:rsidP="005B454F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 kültéri változat esetében az alsó tápcsatlakozóból.</w:t>
      </w:r>
    </w:p>
    <w:p w:rsidR="005B454F" w:rsidRPr="00EE65C7" w:rsidRDefault="005B454F" w:rsidP="005B454F">
      <w:pPr>
        <w:ind w:firstLine="36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 megtisztított felületeket éter bázisú, kenő hatású kontakt tisztítóval ápolja.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660" w:hanging="66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Fotocellák tisztítása.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Az áthaladás érzékelő fotocellákat alkoholos oldattal tisztítsa meg, majd ellenőrizze a funkció működését.</w:t>
      </w:r>
    </w:p>
    <w:p w:rsidR="005B454F" w:rsidRPr="00EE65C7" w:rsidRDefault="005B454F" w:rsidP="005B454F">
      <w:pPr>
        <w:spacing w:line="240" w:lineRule="atLeast"/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660" w:hanging="66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Érzékenység ellenőrzése 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Oszcilloszkóppal, minden zónában, külön-külön ellenőrizze az érzékenységet:</w:t>
      </w:r>
    </w:p>
    <w:p w:rsidR="005B454F" w:rsidRPr="00EE65C7" w:rsidRDefault="005B454F" w:rsidP="005B454F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mágnesezhető és nem mágnesezhető fém teszt-tárggyal „SE” módban</w:t>
      </w:r>
    </w:p>
    <w:p w:rsidR="005B454F" w:rsidRPr="00EE65C7" w:rsidRDefault="005B454F" w:rsidP="005B454F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alacsony intenzitású izotóp segítségével „GSE” módban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6.</w:t>
      </w:r>
      <w:r w:rsidRPr="00EE65C7">
        <w:rPr>
          <w:rFonts w:ascii="Georgia" w:hAnsi="Georgia" w:cs="Arial"/>
        </w:rPr>
        <w:tab/>
        <w:t>Funkció teszt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Ellenőrizze a következő parancs-sorok helyes és egységes beállítását, illetve értékét: 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„DS” áthaladási sebesség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„EN” és „GN” környezeti zajok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„GD áthaladási irány,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„GSE” gamma érzékenység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 xml:space="preserve">„NILE2M” </w:t>
      </w:r>
      <w:proofErr w:type="spellStart"/>
      <w:r w:rsidRPr="00EE65C7">
        <w:rPr>
          <w:rFonts w:ascii="Georgia" w:hAnsi="Georgia" w:cs="Arial"/>
        </w:rPr>
        <w:t>windproof</w:t>
      </w:r>
      <w:proofErr w:type="spellEnd"/>
      <w:r w:rsidRPr="00EE65C7">
        <w:rPr>
          <w:rFonts w:ascii="Georgia" w:hAnsi="Georgia" w:cs="Arial"/>
        </w:rPr>
        <w:t xml:space="preserve"> (csak kültéri változat esetén)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7.</w:t>
      </w:r>
      <w:r w:rsidRPr="00EE65C7">
        <w:rPr>
          <w:rFonts w:ascii="Georgia" w:hAnsi="Georgia" w:cs="Arial"/>
        </w:rPr>
        <w:tab/>
        <w:t>Berendezés kalibrálása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Végezze el az érzékenység alapkalibrálását az ügyfél által rendelkezésre bocsátott teszt-tárgy segítségével.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8.</w:t>
      </w:r>
      <w:r w:rsidRPr="00EE65C7">
        <w:rPr>
          <w:rFonts w:ascii="Georgia" w:hAnsi="Georgia" w:cs="Arial"/>
        </w:rPr>
        <w:tab/>
        <w:t>Öndiagnosztika</w:t>
      </w:r>
    </w:p>
    <w:p w:rsidR="005B454F" w:rsidRPr="00EE65C7" w:rsidRDefault="005B454F" w:rsidP="005B454F">
      <w:pPr>
        <w:jc w:val="both"/>
        <w:rPr>
          <w:rFonts w:ascii="Georgia" w:hAnsi="Georgia" w:cs="Arial"/>
        </w:rPr>
      </w:pPr>
      <w:r w:rsidRPr="00EE65C7">
        <w:rPr>
          <w:rFonts w:ascii="Georgia" w:hAnsi="Georgia" w:cs="Arial"/>
        </w:rPr>
        <w:t>Karbantartás végén futtassa a teljes öndiagnosztikát.</w:t>
      </w:r>
    </w:p>
    <w:p w:rsidR="00A17D25" w:rsidRPr="00EE65C7" w:rsidRDefault="00A17D25" w:rsidP="005D181F">
      <w:pPr>
        <w:pStyle w:val="Nincstrkz"/>
        <w:rPr>
          <w:b w:val="0"/>
        </w:rPr>
      </w:pPr>
    </w:p>
    <w:sectPr w:rsidR="00A17D25" w:rsidRPr="00EE65C7" w:rsidSect="0035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538A0"/>
    <w:multiLevelType w:val="hybridMultilevel"/>
    <w:tmpl w:val="16CE59DA"/>
    <w:lvl w:ilvl="0" w:tplc="9B6033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F3E8F"/>
    <w:multiLevelType w:val="hybridMultilevel"/>
    <w:tmpl w:val="68A4F8B4"/>
    <w:lvl w:ilvl="0" w:tplc="D8EEB98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665606"/>
    <w:multiLevelType w:val="hybridMultilevel"/>
    <w:tmpl w:val="DA6A99D2"/>
    <w:lvl w:ilvl="0" w:tplc="CAA012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804F7"/>
    <w:multiLevelType w:val="hybridMultilevel"/>
    <w:tmpl w:val="5F86F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013D0"/>
    <w:multiLevelType w:val="hybridMultilevel"/>
    <w:tmpl w:val="8C9497B2"/>
    <w:lvl w:ilvl="0" w:tplc="CAA012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0C88"/>
    <w:multiLevelType w:val="hybridMultilevel"/>
    <w:tmpl w:val="03289392"/>
    <w:lvl w:ilvl="0" w:tplc="9B6033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631FA"/>
    <w:multiLevelType w:val="hybridMultilevel"/>
    <w:tmpl w:val="7B7CA722"/>
    <w:lvl w:ilvl="0" w:tplc="D05C147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86EA0"/>
    <w:multiLevelType w:val="hybridMultilevel"/>
    <w:tmpl w:val="7DF801DC"/>
    <w:lvl w:ilvl="0" w:tplc="CAA012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63349"/>
    <w:multiLevelType w:val="hybridMultilevel"/>
    <w:tmpl w:val="43244280"/>
    <w:lvl w:ilvl="0" w:tplc="A7BAF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8449CB"/>
    <w:multiLevelType w:val="hybridMultilevel"/>
    <w:tmpl w:val="AE5ED6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F5"/>
    <w:rsid w:val="000006F3"/>
    <w:rsid w:val="000239E8"/>
    <w:rsid w:val="000C355F"/>
    <w:rsid w:val="00133821"/>
    <w:rsid w:val="001856E1"/>
    <w:rsid w:val="00233EFF"/>
    <w:rsid w:val="002B69BA"/>
    <w:rsid w:val="003504AA"/>
    <w:rsid w:val="003E1BC0"/>
    <w:rsid w:val="0048684A"/>
    <w:rsid w:val="00595938"/>
    <w:rsid w:val="005B189D"/>
    <w:rsid w:val="005B454F"/>
    <w:rsid w:val="005D066A"/>
    <w:rsid w:val="005D181F"/>
    <w:rsid w:val="0061231C"/>
    <w:rsid w:val="006677E4"/>
    <w:rsid w:val="0068057B"/>
    <w:rsid w:val="006B7C6F"/>
    <w:rsid w:val="006C1A21"/>
    <w:rsid w:val="00704A2F"/>
    <w:rsid w:val="00734316"/>
    <w:rsid w:val="007D5514"/>
    <w:rsid w:val="0080695C"/>
    <w:rsid w:val="008824F5"/>
    <w:rsid w:val="008925D9"/>
    <w:rsid w:val="008F365D"/>
    <w:rsid w:val="009A76D5"/>
    <w:rsid w:val="009E5CE0"/>
    <w:rsid w:val="00A17D25"/>
    <w:rsid w:val="00A546E2"/>
    <w:rsid w:val="00A6376A"/>
    <w:rsid w:val="00A77BBF"/>
    <w:rsid w:val="00AB6D29"/>
    <w:rsid w:val="00AD0EE5"/>
    <w:rsid w:val="00B16573"/>
    <w:rsid w:val="00BA1683"/>
    <w:rsid w:val="00C14750"/>
    <w:rsid w:val="00C321AF"/>
    <w:rsid w:val="00D410F3"/>
    <w:rsid w:val="00D6536E"/>
    <w:rsid w:val="00DB7794"/>
    <w:rsid w:val="00E653D3"/>
    <w:rsid w:val="00EE65C7"/>
    <w:rsid w:val="00F41723"/>
    <w:rsid w:val="00F53C54"/>
    <w:rsid w:val="00F7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1AC4A-E913-422D-86B4-341621DB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B45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(Alt+2),Chapter Title,Heading 2 Char,(Alt+2) Char,Chapter Title Char,H2 Char,head2 Char,head21 Char,head22 Char,head23 Char,head24 Char,head25 Char,head26 Char,head27 Char,head28 Char,head211 Char,head221 Char,head231 Char,head241 Char"/>
    <w:basedOn w:val="Norml"/>
    <w:next w:val="Norml"/>
    <w:link w:val="Cmsor2Char"/>
    <w:uiPriority w:val="1"/>
    <w:qFormat/>
    <w:rsid w:val="008824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autoRedefine/>
    <w:uiPriority w:val="1"/>
    <w:qFormat/>
    <w:rsid w:val="005D181F"/>
    <w:pPr>
      <w:spacing w:after="120" w:line="240" w:lineRule="auto"/>
    </w:pPr>
    <w:rPr>
      <w:rFonts w:ascii="Georgia" w:eastAsia="Calibri" w:hAnsi="Georgia" w:cs="Helvetica"/>
      <w:b/>
      <w:sz w:val="24"/>
      <w:szCs w:val="24"/>
    </w:rPr>
  </w:style>
  <w:style w:type="character" w:customStyle="1" w:styleId="Cmsor2Char">
    <w:name w:val="Címsor 2 Char"/>
    <w:aliases w:val="(Alt+2) Char1,Chapter Title Char1,Heading 2 Char Char,(Alt+2) Char Char,Chapter Title Char Char,H2 Char Char,head2 Char Char,head21 Char Char,head22 Char Char,head23 Char Char,head24 Char Char,head25 Char Char,head26 Char Char"/>
    <w:basedOn w:val="Bekezdsalapbettpusa"/>
    <w:link w:val="Cmsor2"/>
    <w:uiPriority w:val="1"/>
    <w:rsid w:val="008824F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8824F5"/>
    <w:pPr>
      <w:jc w:val="center"/>
    </w:pPr>
    <w:rPr>
      <w:rFonts w:ascii="Verdana" w:hAnsi="Verdana"/>
      <w:b/>
      <w:bCs/>
      <w:sz w:val="22"/>
    </w:rPr>
  </w:style>
  <w:style w:type="character" w:customStyle="1" w:styleId="CmChar">
    <w:name w:val="Cím Char"/>
    <w:basedOn w:val="Bekezdsalapbettpusa"/>
    <w:link w:val="Cm"/>
    <w:rsid w:val="008824F5"/>
    <w:rPr>
      <w:rFonts w:ascii="Verdana" w:eastAsia="Times New Roman" w:hAnsi="Verdana" w:cs="Times New Roman"/>
      <w:b/>
      <w:bCs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A1683"/>
    <w:pPr>
      <w:ind w:left="720"/>
      <w:contextualSpacing/>
    </w:pPr>
  </w:style>
  <w:style w:type="paragraph" w:styleId="Szvegtrzs2">
    <w:name w:val="Body Text 2"/>
    <w:basedOn w:val="Norml"/>
    <w:link w:val="Szvegtrzs2Char"/>
    <w:rsid w:val="00BA1683"/>
    <w:rPr>
      <w:rFonts w:ascii="Arial" w:hAnsi="Arial" w:cs="Arial"/>
    </w:rPr>
  </w:style>
  <w:style w:type="character" w:customStyle="1" w:styleId="Szvegtrzs2Char">
    <w:name w:val="Szövegtörzs 2 Char"/>
    <w:basedOn w:val="Bekezdsalapbettpusa"/>
    <w:link w:val="Szvegtrzs2"/>
    <w:rsid w:val="00BA1683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Default">
    <w:name w:val="Default"/>
    <w:rsid w:val="00BA168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A76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76D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76D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76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76D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76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76D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B45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1945</Words>
  <Characters>13427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NADASDY</dc:creator>
  <cp:lastModifiedBy>Hajnalka</cp:lastModifiedBy>
  <cp:revision>2</cp:revision>
  <cp:lastPrinted>2017-11-21T08:22:00Z</cp:lastPrinted>
  <dcterms:created xsi:type="dcterms:W3CDTF">2017-12-05T15:09:00Z</dcterms:created>
  <dcterms:modified xsi:type="dcterms:W3CDTF">2017-12-05T15:09:00Z</dcterms:modified>
</cp:coreProperties>
</file>